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3D93F" w14:textId="77777777" w:rsidR="00397B96" w:rsidRDefault="00397B96" w:rsidP="00397B96">
      <w:pPr>
        <w:pStyle w:val="NormalnyWeb"/>
        <w:shd w:val="clear" w:color="auto" w:fill="FFFFFF"/>
        <w:tabs>
          <w:tab w:val="left" w:pos="882"/>
        </w:tabs>
        <w:jc w:val="center"/>
        <w:rPr>
          <w:rFonts w:asciiTheme="minorHAnsi" w:hAnsiTheme="minorHAnsi" w:cstheme="minorHAnsi"/>
          <w:b/>
          <w:bCs/>
          <w:lang w:eastAsia="pl-PL"/>
        </w:rPr>
      </w:pPr>
      <w:r w:rsidRPr="0030303F">
        <w:rPr>
          <w:rFonts w:asciiTheme="minorHAnsi" w:hAnsiTheme="minorHAnsi" w:cstheme="minorHAnsi"/>
          <w:b/>
          <w:bCs/>
          <w:lang w:eastAsia="pl-PL"/>
        </w:rPr>
        <w:t>OPIS PRZEDMIOTU ZAMÓWIENIA</w:t>
      </w:r>
    </w:p>
    <w:p w14:paraId="2AA8BDEB" w14:textId="77777777" w:rsidR="007549F0" w:rsidRDefault="007549F0" w:rsidP="00397B96">
      <w:pPr>
        <w:pStyle w:val="NormalnyWeb"/>
        <w:shd w:val="clear" w:color="auto" w:fill="FFFFFF"/>
        <w:tabs>
          <w:tab w:val="left" w:pos="882"/>
        </w:tabs>
        <w:jc w:val="center"/>
        <w:rPr>
          <w:rFonts w:asciiTheme="minorHAnsi" w:hAnsiTheme="minorHAnsi" w:cstheme="minorHAnsi"/>
          <w:b/>
          <w:bCs/>
          <w:lang w:eastAsia="pl-PL"/>
        </w:rPr>
      </w:pPr>
    </w:p>
    <w:p w14:paraId="4ABC89A7" w14:textId="77777777" w:rsidR="007549F0" w:rsidRDefault="007549F0" w:rsidP="00397B96">
      <w:pPr>
        <w:pStyle w:val="NormalnyWeb"/>
        <w:shd w:val="clear" w:color="auto" w:fill="FFFFFF"/>
        <w:tabs>
          <w:tab w:val="left" w:pos="882"/>
        </w:tabs>
        <w:jc w:val="center"/>
        <w:rPr>
          <w:rFonts w:asciiTheme="minorHAnsi" w:hAnsiTheme="minorHAnsi" w:cstheme="minorHAnsi"/>
          <w:b/>
          <w:bCs/>
          <w:lang w:eastAsia="pl-PL"/>
        </w:rPr>
      </w:pPr>
    </w:p>
    <w:p w14:paraId="2E320CD7" w14:textId="4DE2F2F0" w:rsidR="007549F0" w:rsidRDefault="007549F0" w:rsidP="00397B96">
      <w:pPr>
        <w:pStyle w:val="NormalnyWeb"/>
        <w:shd w:val="clear" w:color="auto" w:fill="FFFFFF"/>
        <w:tabs>
          <w:tab w:val="left" w:pos="882"/>
        </w:tabs>
        <w:jc w:val="center"/>
        <w:rPr>
          <w:rFonts w:asciiTheme="minorHAnsi" w:hAnsiTheme="minorHAnsi" w:cstheme="minorHAnsi"/>
          <w:b/>
          <w:bCs/>
          <w:lang w:eastAsia="pl-PL"/>
        </w:rPr>
      </w:pPr>
      <w:r w:rsidRPr="00957D13">
        <w:rPr>
          <w:rFonts w:asciiTheme="minorHAnsi" w:hAnsiTheme="minorHAnsi" w:cstheme="minorHAnsi"/>
          <w:b/>
          <w:bCs/>
        </w:rPr>
        <w:t>Część zamówienia nr 1 - Zadanie nr 1</w:t>
      </w:r>
      <w:r w:rsidRPr="00957D13">
        <w:rPr>
          <w:rFonts w:asciiTheme="minorHAnsi" w:hAnsiTheme="minorHAnsi" w:cstheme="minorHAnsi"/>
        </w:rPr>
        <w:t xml:space="preserve"> –</w:t>
      </w:r>
      <w:r w:rsidRPr="00957D13">
        <w:rPr>
          <w:rFonts w:asciiTheme="minorHAnsi" w:hAnsiTheme="minorHAnsi" w:cstheme="minorHAnsi"/>
        </w:rPr>
        <w:tab/>
      </w:r>
      <w:r>
        <w:rPr>
          <w:rFonts w:asciiTheme="minorHAnsi" w:hAnsiTheme="minorHAnsi" w:cstheme="minorHAnsi"/>
        </w:rPr>
        <w:t xml:space="preserve"> pn. </w:t>
      </w:r>
      <w:r w:rsidRPr="004F57D6">
        <w:rPr>
          <w:rFonts w:asciiTheme="minorHAnsi" w:hAnsiTheme="minorHAnsi" w:cstheme="minorHAnsi"/>
          <w:b/>
          <w:bCs/>
        </w:rPr>
        <w:t>„Dostawa i wdrożenie sprzętu sieciowego do kolokacji”</w:t>
      </w:r>
    </w:p>
    <w:p w14:paraId="18C795A4" w14:textId="77777777" w:rsidR="007549F0" w:rsidRPr="0030303F" w:rsidRDefault="007549F0" w:rsidP="00397B96">
      <w:pPr>
        <w:pStyle w:val="NormalnyWeb"/>
        <w:shd w:val="clear" w:color="auto" w:fill="FFFFFF"/>
        <w:tabs>
          <w:tab w:val="left" w:pos="882"/>
        </w:tabs>
        <w:jc w:val="center"/>
        <w:rPr>
          <w:rFonts w:asciiTheme="minorHAnsi" w:hAnsiTheme="minorHAnsi" w:cstheme="minorHAnsi"/>
          <w:b/>
          <w:bCs/>
        </w:rPr>
      </w:pPr>
    </w:p>
    <w:p w14:paraId="2D64E08E" w14:textId="7F9E0523" w:rsidR="00397B96" w:rsidRDefault="00397B96" w:rsidP="00911062">
      <w:pPr>
        <w:pStyle w:val="Textbody"/>
        <w:rPr>
          <w:rFonts w:cstheme="minorHAnsi"/>
          <w:b/>
          <w:bCs/>
        </w:rPr>
      </w:pPr>
      <w:r w:rsidRPr="00911062">
        <w:rPr>
          <w:rStyle w:val="BrakA"/>
          <w:b/>
          <w:bCs/>
        </w:rPr>
        <w:t xml:space="preserve">Nr referencyjny sprawy: </w:t>
      </w:r>
      <w:r w:rsidRPr="00911062">
        <w:rPr>
          <w:rStyle w:val="BrakA"/>
          <w:b/>
          <w:bCs/>
        </w:rPr>
        <w:tab/>
      </w:r>
      <w:proofErr w:type="gramStart"/>
      <w:r w:rsidR="00911062" w:rsidRPr="00911062">
        <w:rPr>
          <w:rFonts w:cstheme="minorHAnsi"/>
          <w:b/>
          <w:bCs/>
        </w:rPr>
        <w:t>ZZP.261.ZO</w:t>
      </w:r>
      <w:proofErr w:type="gramEnd"/>
      <w:r w:rsidR="00911062" w:rsidRPr="00911062">
        <w:rPr>
          <w:rFonts w:cstheme="minorHAnsi"/>
          <w:b/>
          <w:bCs/>
        </w:rPr>
        <w:t>.23.2025</w:t>
      </w:r>
    </w:p>
    <w:p w14:paraId="440E4D43" w14:textId="77777777" w:rsidR="00911062" w:rsidRPr="00911062" w:rsidRDefault="00911062" w:rsidP="00911062">
      <w:pPr>
        <w:pStyle w:val="Textbody"/>
        <w:rPr>
          <w:rFonts w:asciiTheme="minorHAnsi" w:hAnsiTheme="minorHAnsi" w:cstheme="minorHAnsi"/>
          <w:b/>
          <w:bCs/>
        </w:rPr>
      </w:pPr>
    </w:p>
    <w:p w14:paraId="179A27FA" w14:textId="6E076970" w:rsidR="00397B96" w:rsidRPr="003724B6" w:rsidRDefault="00397B96" w:rsidP="0021516F">
      <w:pPr>
        <w:pStyle w:val="Nagwek3"/>
        <w:shd w:val="clear" w:color="auto" w:fill="FFFFFF"/>
        <w:tabs>
          <w:tab w:val="clear" w:pos="-217"/>
          <w:tab w:val="num" w:pos="0"/>
        </w:tabs>
        <w:ind w:left="0"/>
        <w:rPr>
          <w:rFonts w:asciiTheme="minorHAnsi" w:hAnsiTheme="minorHAnsi" w:cstheme="minorHAnsi"/>
        </w:rPr>
      </w:pPr>
      <w:r w:rsidRPr="003724B6">
        <w:rPr>
          <w:rFonts w:asciiTheme="minorHAnsi" w:hAnsiTheme="minorHAnsi" w:cstheme="minorHAnsi"/>
          <w:sz w:val="20"/>
          <w:szCs w:val="20"/>
        </w:rPr>
        <w:t xml:space="preserve">ZAMAWIAJĄCY: </w:t>
      </w:r>
    </w:p>
    <w:p w14:paraId="0FFC53A7" w14:textId="77777777" w:rsidR="00397B96" w:rsidRPr="003724B6" w:rsidRDefault="00397B96" w:rsidP="0021516F">
      <w:pPr>
        <w:pStyle w:val="Nagwek3"/>
        <w:shd w:val="clear" w:color="auto" w:fill="FFFFFF"/>
        <w:tabs>
          <w:tab w:val="clear" w:pos="-217"/>
          <w:tab w:val="num" w:pos="0"/>
        </w:tabs>
        <w:ind w:left="0"/>
        <w:jc w:val="left"/>
        <w:rPr>
          <w:rFonts w:asciiTheme="minorHAnsi" w:hAnsiTheme="minorHAnsi" w:cstheme="minorHAnsi"/>
          <w:b w:val="0"/>
          <w:sz w:val="20"/>
          <w:szCs w:val="20"/>
        </w:rPr>
      </w:pPr>
      <w:r w:rsidRPr="003724B6">
        <w:rPr>
          <w:rFonts w:asciiTheme="minorHAnsi" w:hAnsiTheme="minorHAnsi" w:cstheme="minorHAnsi"/>
        </w:rPr>
        <w:br/>
      </w:r>
      <w:r w:rsidRPr="003724B6">
        <w:rPr>
          <w:rFonts w:asciiTheme="minorHAnsi" w:hAnsiTheme="minorHAnsi" w:cstheme="minorHAnsi"/>
          <w:b w:val="0"/>
          <w:sz w:val="20"/>
          <w:szCs w:val="20"/>
        </w:rPr>
        <w:t>Polskie Wydawnictwo Muzyczne</w:t>
      </w:r>
    </w:p>
    <w:p w14:paraId="5E21D920" w14:textId="77777777" w:rsidR="00397B96" w:rsidRPr="003724B6" w:rsidRDefault="00397B96" w:rsidP="00397B96">
      <w:pPr>
        <w:pStyle w:val="Textbody"/>
        <w:spacing w:after="0"/>
        <w:rPr>
          <w:rFonts w:asciiTheme="minorHAnsi" w:hAnsiTheme="minorHAnsi" w:cstheme="minorHAnsi"/>
          <w:sz w:val="20"/>
          <w:szCs w:val="20"/>
        </w:rPr>
      </w:pPr>
      <w:r w:rsidRPr="003724B6">
        <w:rPr>
          <w:rFonts w:asciiTheme="minorHAnsi" w:hAnsiTheme="minorHAnsi" w:cstheme="minorHAnsi"/>
          <w:sz w:val="20"/>
          <w:szCs w:val="20"/>
        </w:rPr>
        <w:t xml:space="preserve">Al. Krasińskiego 11a </w:t>
      </w:r>
    </w:p>
    <w:p w14:paraId="539387F3" w14:textId="77777777" w:rsidR="00397B96" w:rsidRPr="003724B6" w:rsidRDefault="00397B96" w:rsidP="00397B96">
      <w:pPr>
        <w:pStyle w:val="Textbody"/>
        <w:spacing w:after="0"/>
        <w:rPr>
          <w:rFonts w:asciiTheme="minorHAnsi" w:hAnsiTheme="minorHAnsi" w:cstheme="minorHAnsi"/>
          <w:sz w:val="20"/>
          <w:szCs w:val="20"/>
        </w:rPr>
      </w:pPr>
      <w:r w:rsidRPr="003724B6">
        <w:rPr>
          <w:rFonts w:asciiTheme="minorHAnsi" w:hAnsiTheme="minorHAnsi" w:cstheme="minorHAnsi"/>
          <w:sz w:val="20"/>
          <w:szCs w:val="20"/>
        </w:rPr>
        <w:t>31-111 Kraków</w:t>
      </w:r>
    </w:p>
    <w:p w14:paraId="5DD3619F" w14:textId="77777777" w:rsidR="00397B96" w:rsidRPr="003724B6" w:rsidRDefault="00397B96" w:rsidP="00397B96">
      <w:pPr>
        <w:pStyle w:val="Textbody"/>
        <w:jc w:val="both"/>
        <w:rPr>
          <w:rFonts w:asciiTheme="minorHAnsi" w:hAnsiTheme="minorHAnsi" w:cstheme="minorHAnsi"/>
          <w:sz w:val="20"/>
          <w:szCs w:val="20"/>
        </w:rPr>
      </w:pPr>
    </w:p>
    <w:p w14:paraId="1FBE6D03" w14:textId="769065F2" w:rsidR="00CA6D42" w:rsidRPr="00CA6D42" w:rsidRDefault="00CA6D42" w:rsidP="00CA6D42">
      <w:pPr>
        <w:jc w:val="both"/>
        <w:rPr>
          <w:rFonts w:asciiTheme="minorHAnsi" w:hAnsiTheme="minorHAnsi" w:cstheme="minorHAnsi"/>
          <w:sz w:val="22"/>
          <w:szCs w:val="22"/>
        </w:rPr>
      </w:pPr>
    </w:p>
    <w:p w14:paraId="6768DDE9" w14:textId="77777777" w:rsidR="00CA6D42" w:rsidRPr="00CA6D42" w:rsidRDefault="00CA6D42" w:rsidP="00CA6D42">
      <w:pPr>
        <w:rPr>
          <w:rFonts w:asciiTheme="minorHAnsi" w:hAnsiTheme="minorHAnsi" w:cstheme="minorHAnsi"/>
          <w:b/>
          <w:bCs/>
          <w:sz w:val="22"/>
          <w:szCs w:val="22"/>
        </w:rPr>
      </w:pPr>
    </w:p>
    <w:p w14:paraId="3D161AF9" w14:textId="77777777" w:rsidR="00CA6D42" w:rsidRPr="00CA6D42" w:rsidRDefault="00CA6D42" w:rsidP="00CA6D42">
      <w:pPr>
        <w:rPr>
          <w:rFonts w:asciiTheme="minorHAnsi" w:hAnsiTheme="minorHAnsi" w:cstheme="minorHAnsi"/>
          <w:b/>
          <w:bCs/>
          <w:sz w:val="22"/>
          <w:szCs w:val="22"/>
        </w:rPr>
      </w:pPr>
      <w:r w:rsidRPr="00CA6D42">
        <w:rPr>
          <w:rFonts w:asciiTheme="minorHAnsi" w:hAnsiTheme="minorHAnsi" w:cstheme="minorHAnsi"/>
          <w:b/>
          <w:bCs/>
          <w:sz w:val="22"/>
          <w:szCs w:val="22"/>
        </w:rPr>
        <w:t xml:space="preserve">Przedmiot zamówienia obejmuje: </w:t>
      </w:r>
    </w:p>
    <w:p w14:paraId="246E9F55" w14:textId="77777777" w:rsidR="00F7685D" w:rsidRPr="00CA6D42" w:rsidRDefault="00F7685D" w:rsidP="007823A1">
      <w:pPr>
        <w:jc w:val="center"/>
        <w:rPr>
          <w:rFonts w:asciiTheme="minorHAnsi" w:hAnsiTheme="minorHAnsi" w:cstheme="minorHAnsi"/>
          <w:i/>
          <w:iCs/>
          <w:sz w:val="22"/>
          <w:szCs w:val="22"/>
        </w:rPr>
      </w:pPr>
    </w:p>
    <w:p w14:paraId="38D34A26" w14:textId="6F107461" w:rsidR="00A756E1" w:rsidRDefault="00343104" w:rsidP="00CE4F96">
      <w:pPr>
        <w:pStyle w:val="Default"/>
        <w:numPr>
          <w:ilvl w:val="0"/>
          <w:numId w:val="2"/>
        </w:numPr>
        <w:spacing w:after="49"/>
        <w:rPr>
          <w:rFonts w:asciiTheme="minorHAnsi" w:hAnsiTheme="minorHAnsi" w:cstheme="minorHAnsi"/>
        </w:rPr>
      </w:pPr>
      <w:r w:rsidRPr="0030303F">
        <w:rPr>
          <w:rFonts w:asciiTheme="minorHAnsi" w:hAnsiTheme="minorHAnsi" w:cstheme="minorHAnsi"/>
        </w:rPr>
        <w:t xml:space="preserve">Zakup nowych </w:t>
      </w:r>
      <w:r w:rsidR="00A756E1" w:rsidRPr="0030303F">
        <w:rPr>
          <w:rFonts w:asciiTheme="minorHAnsi" w:hAnsiTheme="minorHAnsi" w:cstheme="minorHAnsi"/>
        </w:rPr>
        <w:t xml:space="preserve">urządzeń </w:t>
      </w:r>
      <w:r w:rsidRPr="0030303F">
        <w:rPr>
          <w:rFonts w:asciiTheme="minorHAnsi" w:hAnsiTheme="minorHAnsi" w:cstheme="minorHAnsi"/>
        </w:rPr>
        <w:t>sieciowych</w:t>
      </w:r>
      <w:r w:rsidR="00A756E1">
        <w:rPr>
          <w:rFonts w:asciiTheme="minorHAnsi" w:hAnsiTheme="minorHAnsi" w:cstheme="minorHAnsi"/>
        </w:rPr>
        <w:t>:</w:t>
      </w:r>
    </w:p>
    <w:p w14:paraId="316931C1" w14:textId="45AB9BF8" w:rsidR="00F11146" w:rsidRDefault="00CA6D42" w:rsidP="00A756E1">
      <w:pPr>
        <w:pStyle w:val="Default"/>
        <w:numPr>
          <w:ilvl w:val="2"/>
          <w:numId w:val="2"/>
        </w:numPr>
        <w:spacing w:after="49"/>
        <w:ind w:left="1134"/>
        <w:rPr>
          <w:rFonts w:asciiTheme="minorHAnsi" w:hAnsiTheme="minorHAnsi" w:cstheme="minorHAnsi"/>
        </w:rPr>
      </w:pPr>
      <w:r>
        <w:rPr>
          <w:rFonts w:asciiTheme="minorHAnsi" w:hAnsiTheme="minorHAnsi" w:cstheme="minorHAnsi"/>
        </w:rPr>
        <w:t xml:space="preserve">2 szt. </w:t>
      </w:r>
      <w:r w:rsidR="00343104" w:rsidRPr="0030303F">
        <w:rPr>
          <w:rFonts w:asciiTheme="minorHAnsi" w:hAnsiTheme="minorHAnsi" w:cstheme="minorHAnsi"/>
        </w:rPr>
        <w:t xml:space="preserve">urządzeń UTM z zaawansowanym wsparciem technicznym producenta oraz kompleksową ochroną sieciową (Antywirusową w tym </w:t>
      </w:r>
      <w:proofErr w:type="spellStart"/>
      <w:r w:rsidR="00343104" w:rsidRPr="0030303F">
        <w:rPr>
          <w:rFonts w:asciiTheme="minorHAnsi" w:hAnsiTheme="minorHAnsi" w:cstheme="minorHAnsi"/>
        </w:rPr>
        <w:t>antymalware</w:t>
      </w:r>
      <w:proofErr w:type="spellEnd"/>
      <w:r w:rsidR="00343104" w:rsidRPr="0030303F">
        <w:rPr>
          <w:rFonts w:asciiTheme="minorHAnsi" w:hAnsiTheme="minorHAnsi" w:cstheme="minorHAnsi"/>
        </w:rPr>
        <w:t xml:space="preserve">, </w:t>
      </w:r>
      <w:proofErr w:type="spellStart"/>
      <w:r w:rsidR="00343104" w:rsidRPr="0030303F">
        <w:rPr>
          <w:rFonts w:asciiTheme="minorHAnsi" w:hAnsiTheme="minorHAnsi" w:cstheme="minorHAnsi"/>
        </w:rPr>
        <w:t>Antyspam</w:t>
      </w:r>
      <w:proofErr w:type="spellEnd"/>
      <w:r w:rsidR="00343104" w:rsidRPr="0030303F">
        <w:rPr>
          <w:rFonts w:asciiTheme="minorHAnsi" w:hAnsiTheme="minorHAnsi" w:cstheme="minorHAnsi"/>
        </w:rPr>
        <w:t>, IPS, filtrowanie URL, filtrowanie DNS, kontrolą aplikacji, bezpieczeństwo mobilne)</w:t>
      </w:r>
      <w:r w:rsidR="00A756E1">
        <w:rPr>
          <w:rFonts w:asciiTheme="minorHAnsi" w:hAnsiTheme="minorHAnsi" w:cstheme="minorHAnsi"/>
        </w:rPr>
        <w:t>,</w:t>
      </w:r>
      <w:r w:rsidR="001F3D23">
        <w:rPr>
          <w:rFonts w:asciiTheme="minorHAnsi" w:hAnsiTheme="minorHAnsi" w:cstheme="minorHAnsi"/>
        </w:rPr>
        <w:t xml:space="preserve"> przez okres 36 miesięcy</w:t>
      </w:r>
    </w:p>
    <w:p w14:paraId="1B20233C" w14:textId="16C17A9E" w:rsidR="0030303F" w:rsidRDefault="00CA6D42" w:rsidP="00A756E1">
      <w:pPr>
        <w:pStyle w:val="Default"/>
        <w:numPr>
          <w:ilvl w:val="2"/>
          <w:numId w:val="2"/>
        </w:numPr>
        <w:spacing w:after="49"/>
        <w:ind w:left="1134"/>
        <w:rPr>
          <w:rFonts w:asciiTheme="minorHAnsi" w:hAnsiTheme="minorHAnsi" w:cstheme="minorHAnsi"/>
        </w:rPr>
      </w:pPr>
      <w:r>
        <w:rPr>
          <w:rFonts w:asciiTheme="minorHAnsi" w:hAnsiTheme="minorHAnsi" w:cstheme="minorHAnsi"/>
        </w:rPr>
        <w:t xml:space="preserve">2 szt. </w:t>
      </w:r>
      <w:r w:rsidR="00A756E1">
        <w:rPr>
          <w:rFonts w:asciiTheme="minorHAnsi" w:hAnsiTheme="minorHAnsi" w:cstheme="minorHAnsi"/>
        </w:rPr>
        <w:t>przełącznik</w:t>
      </w:r>
      <w:r w:rsidR="001F3D23">
        <w:rPr>
          <w:rFonts w:asciiTheme="minorHAnsi" w:hAnsiTheme="minorHAnsi" w:cstheme="minorHAnsi"/>
        </w:rPr>
        <w:t xml:space="preserve">ów </w:t>
      </w:r>
      <w:r w:rsidR="00A756E1">
        <w:rPr>
          <w:rFonts w:asciiTheme="minorHAnsi" w:hAnsiTheme="minorHAnsi" w:cstheme="minorHAnsi"/>
        </w:rPr>
        <w:t>sieciowy</w:t>
      </w:r>
      <w:r w:rsidR="001F3D23">
        <w:rPr>
          <w:rFonts w:asciiTheme="minorHAnsi" w:hAnsiTheme="minorHAnsi" w:cstheme="minorHAnsi"/>
        </w:rPr>
        <w:t>ch</w:t>
      </w:r>
      <w:r w:rsidR="00A756E1">
        <w:rPr>
          <w:rFonts w:asciiTheme="minorHAnsi" w:hAnsiTheme="minorHAnsi" w:cstheme="minorHAnsi"/>
        </w:rPr>
        <w:t xml:space="preserve"> </w:t>
      </w:r>
      <w:r w:rsidR="009A4FE0">
        <w:rPr>
          <w:rFonts w:asciiTheme="minorHAnsi" w:hAnsiTheme="minorHAnsi" w:cstheme="minorHAnsi"/>
        </w:rPr>
        <w:t xml:space="preserve">LAN typu </w:t>
      </w:r>
      <w:proofErr w:type="spellStart"/>
      <w:r w:rsidR="0030303F">
        <w:rPr>
          <w:rFonts w:asciiTheme="minorHAnsi" w:hAnsiTheme="minorHAnsi" w:cstheme="minorHAnsi"/>
        </w:rPr>
        <w:t>switch</w:t>
      </w:r>
      <w:proofErr w:type="spellEnd"/>
      <w:r w:rsidR="00A756E1">
        <w:rPr>
          <w:rFonts w:asciiTheme="minorHAnsi" w:hAnsiTheme="minorHAnsi" w:cstheme="minorHAnsi"/>
        </w:rPr>
        <w:t xml:space="preserve"> </w:t>
      </w:r>
      <w:r w:rsidR="0030303F" w:rsidRPr="0030303F">
        <w:rPr>
          <w:rFonts w:asciiTheme="minorHAnsi" w:hAnsiTheme="minorHAnsi" w:cstheme="minorHAnsi"/>
        </w:rPr>
        <w:t>z zaawansowanym wsparciem technicznym producenta</w:t>
      </w:r>
      <w:r w:rsidR="001F3D23">
        <w:rPr>
          <w:rFonts w:asciiTheme="minorHAnsi" w:hAnsiTheme="minorHAnsi" w:cstheme="minorHAnsi"/>
        </w:rPr>
        <w:t xml:space="preserve"> przez okres 36 miesięcy</w:t>
      </w:r>
      <w:r w:rsidR="009A4FE0">
        <w:rPr>
          <w:rFonts w:asciiTheme="minorHAnsi" w:hAnsiTheme="minorHAnsi" w:cstheme="minorHAnsi"/>
        </w:rPr>
        <w:t>.</w:t>
      </w:r>
    </w:p>
    <w:p w14:paraId="2F79E035" w14:textId="4A8AAD7D" w:rsidR="00343104" w:rsidRDefault="001F3D23" w:rsidP="00CE4F96">
      <w:pPr>
        <w:pStyle w:val="Default"/>
        <w:numPr>
          <w:ilvl w:val="0"/>
          <w:numId w:val="2"/>
        </w:numPr>
        <w:spacing w:after="49"/>
        <w:rPr>
          <w:rFonts w:asciiTheme="minorHAnsi" w:hAnsiTheme="minorHAnsi" w:cstheme="minorHAnsi"/>
        </w:rPr>
      </w:pPr>
      <w:r>
        <w:rPr>
          <w:rFonts w:asciiTheme="minorHAnsi" w:hAnsiTheme="minorHAnsi" w:cstheme="minorHAnsi"/>
        </w:rPr>
        <w:t>Konfiguracja i w</w:t>
      </w:r>
      <w:r w:rsidR="00343104" w:rsidRPr="0030303F">
        <w:rPr>
          <w:rFonts w:asciiTheme="minorHAnsi" w:hAnsiTheme="minorHAnsi" w:cstheme="minorHAnsi"/>
        </w:rPr>
        <w:t>drożenie nowych urządzeń sieciowych</w:t>
      </w:r>
      <w:r>
        <w:rPr>
          <w:rFonts w:asciiTheme="minorHAnsi" w:hAnsiTheme="minorHAnsi" w:cstheme="minorHAnsi"/>
        </w:rPr>
        <w:t xml:space="preserve"> w kolokacji, konfiguracja polityk firewall, VPN z uwzględnieniem MFA, konfiguracja </w:t>
      </w:r>
      <w:r w:rsidR="00630F59">
        <w:rPr>
          <w:rFonts w:asciiTheme="minorHAnsi" w:hAnsiTheme="minorHAnsi" w:cstheme="minorHAnsi"/>
        </w:rPr>
        <w:t xml:space="preserve">relokowanych </w:t>
      </w:r>
      <w:r>
        <w:rPr>
          <w:rFonts w:asciiTheme="minorHAnsi" w:hAnsiTheme="minorHAnsi" w:cstheme="minorHAnsi"/>
        </w:rPr>
        <w:t>serwerów i macierzy serwerowych w kolokacji</w:t>
      </w:r>
      <w:r w:rsidR="0030303F">
        <w:rPr>
          <w:rFonts w:asciiTheme="minorHAnsi" w:hAnsiTheme="minorHAnsi" w:cstheme="minorHAnsi"/>
        </w:rPr>
        <w:t>.</w:t>
      </w:r>
    </w:p>
    <w:p w14:paraId="0E029F6F" w14:textId="77777777" w:rsidR="0030303F" w:rsidRDefault="0030303F" w:rsidP="0030303F">
      <w:pPr>
        <w:pStyle w:val="Default"/>
        <w:spacing w:after="49"/>
        <w:rPr>
          <w:rFonts w:asciiTheme="minorHAnsi" w:hAnsiTheme="minorHAnsi" w:cstheme="minorHAnsi"/>
        </w:rPr>
      </w:pPr>
    </w:p>
    <w:p w14:paraId="1BA82A22" w14:textId="77777777" w:rsidR="00CA6D42" w:rsidRDefault="00CA6D42" w:rsidP="0030303F">
      <w:pPr>
        <w:pStyle w:val="Default"/>
        <w:spacing w:after="49"/>
        <w:rPr>
          <w:rFonts w:asciiTheme="minorHAnsi" w:hAnsiTheme="minorHAnsi" w:cstheme="minorHAnsi"/>
        </w:rPr>
      </w:pPr>
    </w:p>
    <w:p w14:paraId="48B950B9" w14:textId="77777777" w:rsidR="00CA6D42" w:rsidRDefault="00CA6D42" w:rsidP="0030303F">
      <w:pPr>
        <w:pStyle w:val="Default"/>
        <w:spacing w:after="49"/>
        <w:rPr>
          <w:rFonts w:asciiTheme="minorHAnsi" w:hAnsiTheme="minorHAnsi" w:cstheme="minorHAnsi"/>
        </w:rPr>
      </w:pPr>
    </w:p>
    <w:p w14:paraId="41DDE839" w14:textId="77777777" w:rsidR="00397B96" w:rsidRDefault="00397B96" w:rsidP="0030303F">
      <w:pPr>
        <w:pStyle w:val="Default"/>
        <w:spacing w:after="49"/>
        <w:rPr>
          <w:rFonts w:asciiTheme="minorHAnsi" w:hAnsiTheme="minorHAnsi" w:cstheme="minorHAnsi"/>
        </w:rPr>
      </w:pPr>
    </w:p>
    <w:p w14:paraId="15AB1F3F" w14:textId="0AAB8B76" w:rsidR="0030303F" w:rsidRPr="0030303F" w:rsidRDefault="0030303F" w:rsidP="0030303F">
      <w:pPr>
        <w:pStyle w:val="Default"/>
        <w:spacing w:after="49"/>
        <w:rPr>
          <w:rFonts w:asciiTheme="minorHAnsi" w:hAnsiTheme="minorHAnsi" w:cstheme="minorHAnsi"/>
          <w:b/>
          <w:bCs/>
          <w:iCs/>
        </w:rPr>
      </w:pPr>
      <w:r w:rsidRPr="0030303F">
        <w:rPr>
          <w:rFonts w:asciiTheme="minorHAnsi" w:hAnsiTheme="minorHAnsi" w:cstheme="minorHAnsi"/>
          <w:b/>
          <w:bCs/>
          <w:iCs/>
        </w:rPr>
        <w:lastRenderedPageBreak/>
        <w:t xml:space="preserve">Poz. 1 – URZĄDZENIE KLASY UTM – </w:t>
      </w:r>
      <w:r>
        <w:rPr>
          <w:rFonts w:asciiTheme="minorHAnsi" w:hAnsiTheme="minorHAnsi" w:cstheme="minorHAnsi"/>
          <w:b/>
          <w:bCs/>
          <w:iCs/>
        </w:rPr>
        <w:t>2</w:t>
      </w:r>
      <w:r w:rsidRPr="0030303F">
        <w:rPr>
          <w:rFonts w:asciiTheme="minorHAnsi" w:hAnsiTheme="minorHAnsi" w:cstheme="minorHAnsi"/>
          <w:b/>
          <w:bCs/>
          <w:iCs/>
        </w:rPr>
        <w:t xml:space="preserve"> szt. </w:t>
      </w:r>
    </w:p>
    <w:p w14:paraId="3814F16E" w14:textId="77777777" w:rsidR="0030303F" w:rsidRPr="0030303F" w:rsidRDefault="0030303F" w:rsidP="0030303F">
      <w:pPr>
        <w:pStyle w:val="Default"/>
        <w:spacing w:after="49"/>
        <w:rPr>
          <w:rFonts w:asciiTheme="minorHAnsi" w:hAnsiTheme="minorHAnsi" w:cstheme="minorHAnsi"/>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1340"/>
      </w:tblGrid>
      <w:tr w:rsidR="0030303F" w:rsidRPr="0030303F" w14:paraId="1A2662CC" w14:textId="77777777" w:rsidTr="0030303F">
        <w:tc>
          <w:tcPr>
            <w:tcW w:w="1414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67ED10B" w14:textId="77777777" w:rsidR="0030303F" w:rsidRPr="0030303F" w:rsidRDefault="0030303F" w:rsidP="0030303F">
            <w:pPr>
              <w:pStyle w:val="Default"/>
              <w:spacing w:after="49"/>
              <w:rPr>
                <w:rFonts w:asciiTheme="minorHAnsi" w:hAnsiTheme="minorHAnsi" w:cstheme="minorHAnsi"/>
                <w:b/>
              </w:rPr>
            </w:pPr>
            <w:r w:rsidRPr="0030303F">
              <w:rPr>
                <w:rFonts w:asciiTheme="minorHAnsi" w:hAnsiTheme="minorHAnsi" w:cstheme="minorHAnsi"/>
                <w:b/>
              </w:rPr>
              <w:t>Minimalne wymagane parametry</w:t>
            </w:r>
          </w:p>
        </w:tc>
      </w:tr>
      <w:tr w:rsidR="0030303F" w:rsidRPr="0030303F" w14:paraId="23E479CA"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4DA8F0BE" w14:textId="77777777" w:rsidR="0030303F" w:rsidRPr="0030303F" w:rsidRDefault="0030303F" w:rsidP="0030303F">
            <w:pPr>
              <w:pStyle w:val="Default"/>
              <w:spacing w:after="49"/>
              <w:rPr>
                <w:rFonts w:asciiTheme="minorHAnsi" w:hAnsiTheme="minorHAnsi" w:cstheme="minorHAnsi"/>
                <w:b/>
                <w:bCs/>
              </w:rPr>
            </w:pPr>
            <w:r w:rsidRPr="0030303F">
              <w:rPr>
                <w:rFonts w:asciiTheme="minorHAnsi" w:hAnsiTheme="minorHAnsi" w:cstheme="minorHAnsi"/>
                <w:b/>
                <w:bCs/>
              </w:rPr>
              <w:t>Wymagania Ogólne:</w:t>
            </w:r>
          </w:p>
        </w:tc>
        <w:tc>
          <w:tcPr>
            <w:tcW w:w="11340" w:type="dxa"/>
            <w:tcBorders>
              <w:top w:val="single" w:sz="4" w:space="0" w:color="auto"/>
              <w:left w:val="single" w:sz="4" w:space="0" w:color="auto"/>
              <w:bottom w:val="single" w:sz="4" w:space="0" w:color="auto"/>
              <w:right w:val="single" w:sz="4" w:space="0" w:color="auto"/>
            </w:tcBorders>
            <w:vAlign w:val="center"/>
          </w:tcPr>
          <w:p w14:paraId="6528918C" w14:textId="05F8CF94" w:rsidR="0030303F" w:rsidRPr="008502CD" w:rsidRDefault="0030303F" w:rsidP="0030303F">
            <w:pPr>
              <w:pStyle w:val="Default"/>
              <w:spacing w:after="49"/>
              <w:rPr>
                <w:rFonts w:asciiTheme="minorHAnsi" w:hAnsiTheme="minorHAnsi" w:cstheme="minorHAnsi"/>
              </w:rPr>
            </w:pPr>
            <w:r w:rsidRPr="008502CD">
              <w:rPr>
                <w:rFonts w:asciiTheme="minorHAnsi" w:hAnsiTheme="minorHAnsi" w:cstheme="minorHAnsi"/>
              </w:rPr>
              <w:t xml:space="preserve">Dostarczone urządzenie dla systemu bezpieczeństwa musi zapewniać wszystkie wymienione poniżej funkcje sieciowe i bezpieczeństwa niezależnie od dostawcy łącza. Dopuszcza </w:t>
            </w:r>
            <w:proofErr w:type="gramStart"/>
            <w:r w:rsidRPr="008502CD">
              <w:rPr>
                <w:rFonts w:asciiTheme="minorHAnsi" w:hAnsiTheme="minorHAnsi" w:cstheme="minorHAnsi"/>
              </w:rPr>
              <w:t>się</w:t>
            </w:r>
            <w:proofErr w:type="gramEnd"/>
            <w:r w:rsidRPr="008502CD">
              <w:rPr>
                <w:rFonts w:asciiTheme="minorHAnsi" w:hAnsiTheme="minorHAnsi" w:cstheme="minorHAnsi"/>
              </w:rPr>
              <w:t xml:space="preserve">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14:paraId="27F0FD61" w14:textId="77777777" w:rsidR="00753FF5" w:rsidRPr="008502CD" w:rsidRDefault="00753FF5" w:rsidP="00753FF5">
            <w:pPr>
              <w:jc w:val="both"/>
              <w:rPr>
                <w:rFonts w:asciiTheme="minorHAnsi" w:hAnsiTheme="minorHAnsi" w:cstheme="minorHAnsi"/>
                <w:sz w:val="24"/>
                <w:szCs w:val="24"/>
              </w:rPr>
            </w:pPr>
            <w:r w:rsidRPr="008502CD">
              <w:rPr>
                <w:rFonts w:asciiTheme="minorHAnsi" w:hAnsiTheme="minorHAnsi" w:cstheme="minorHAnsi"/>
                <w:sz w:val="24"/>
                <w:szCs w:val="24"/>
              </w:rPr>
              <w:t>System realizujący funkcję Firewall zapewnia pracę w jednym z trzech trybów: Routera z funkcją NAT, transparentnym oraz monitorowania na porcie SPAN.</w:t>
            </w:r>
          </w:p>
          <w:p w14:paraId="63354C13" w14:textId="77777777" w:rsidR="00753FF5" w:rsidRPr="008502CD" w:rsidRDefault="00753FF5" w:rsidP="00753FF5">
            <w:pPr>
              <w:jc w:val="both"/>
              <w:rPr>
                <w:rFonts w:asciiTheme="minorHAnsi" w:hAnsiTheme="minorHAnsi" w:cstheme="minorHAnsi"/>
                <w:sz w:val="24"/>
                <w:szCs w:val="24"/>
              </w:rPr>
            </w:pPr>
            <w:r w:rsidRPr="008502CD">
              <w:rPr>
                <w:rFonts w:asciiTheme="minorHAnsi" w:hAnsiTheme="minorHAnsi" w:cstheme="minorHAnsi"/>
                <w:sz w:val="24"/>
                <w:szCs w:val="24"/>
              </w:rPr>
              <w:t xml:space="preserve">System umożliwia budowę minimum 2 oddzielnych (fizycznych lub logicznych) instancji systemów w zakresie: Routingu, </w:t>
            </w:r>
            <w:proofErr w:type="spellStart"/>
            <w:r w:rsidRPr="008502CD">
              <w:rPr>
                <w:rFonts w:asciiTheme="minorHAnsi" w:hAnsiTheme="minorHAnsi" w:cstheme="minorHAnsi"/>
                <w:sz w:val="24"/>
                <w:szCs w:val="24"/>
              </w:rPr>
              <w:t>Firewall’a</w:t>
            </w:r>
            <w:proofErr w:type="spellEnd"/>
            <w:r w:rsidRPr="008502CD">
              <w:rPr>
                <w:rFonts w:asciiTheme="minorHAnsi" w:hAnsiTheme="minorHAnsi" w:cstheme="minorHAnsi"/>
                <w:sz w:val="24"/>
                <w:szCs w:val="24"/>
              </w:rPr>
              <w:t xml:space="preserve">, </w:t>
            </w:r>
            <w:proofErr w:type="spellStart"/>
            <w:r w:rsidRPr="008502CD">
              <w:rPr>
                <w:rFonts w:asciiTheme="minorHAnsi" w:hAnsiTheme="minorHAnsi" w:cstheme="minorHAnsi"/>
                <w:sz w:val="24"/>
                <w:szCs w:val="24"/>
              </w:rPr>
              <w:t>IPSec</w:t>
            </w:r>
            <w:proofErr w:type="spellEnd"/>
            <w:r w:rsidRPr="008502CD">
              <w:rPr>
                <w:rFonts w:asciiTheme="minorHAnsi" w:hAnsiTheme="minorHAnsi" w:cstheme="minorHAnsi"/>
                <w:sz w:val="24"/>
                <w:szCs w:val="24"/>
              </w:rPr>
              <w:t xml:space="preserve"> VPN, Antywirus, IPS, Kontroli Aplikacji.</w:t>
            </w:r>
          </w:p>
          <w:p w14:paraId="0EB46CF1" w14:textId="77777777" w:rsidR="00753FF5" w:rsidRPr="008502CD" w:rsidRDefault="00753FF5" w:rsidP="00753FF5">
            <w:pPr>
              <w:jc w:val="both"/>
              <w:rPr>
                <w:rFonts w:asciiTheme="minorHAnsi" w:hAnsiTheme="minorHAnsi" w:cstheme="minorHAnsi"/>
                <w:sz w:val="24"/>
                <w:szCs w:val="24"/>
              </w:rPr>
            </w:pPr>
            <w:r w:rsidRPr="008502CD">
              <w:rPr>
                <w:rFonts w:asciiTheme="minorHAnsi" w:hAnsiTheme="minorHAnsi" w:cstheme="minorHAnsi"/>
                <w:sz w:val="24"/>
                <w:szCs w:val="24"/>
              </w:rPr>
              <w:t>Powinna istnieć możliwość dedykowania co najmniej 5 administratorów do poszczególnych instancji systemu.</w:t>
            </w:r>
          </w:p>
          <w:p w14:paraId="3AC40C94" w14:textId="77777777" w:rsidR="00753FF5" w:rsidRPr="008502CD" w:rsidRDefault="00753FF5" w:rsidP="00753FF5">
            <w:pPr>
              <w:jc w:val="both"/>
              <w:rPr>
                <w:rFonts w:asciiTheme="minorHAnsi" w:hAnsiTheme="minorHAnsi" w:cstheme="minorHAnsi"/>
                <w:sz w:val="24"/>
                <w:szCs w:val="24"/>
              </w:rPr>
            </w:pPr>
            <w:r w:rsidRPr="008502CD">
              <w:rPr>
                <w:rFonts w:asciiTheme="minorHAnsi" w:hAnsiTheme="minorHAnsi" w:cstheme="minorHAnsi"/>
                <w:sz w:val="24"/>
                <w:szCs w:val="24"/>
              </w:rPr>
              <w:t>System wspiera protokoły IPv4 oraz IPv6 w zakresie:</w:t>
            </w:r>
          </w:p>
          <w:p w14:paraId="0E2357FE" w14:textId="77777777" w:rsidR="00753FF5" w:rsidRPr="008502CD" w:rsidRDefault="00753FF5" w:rsidP="007823A1">
            <w:pPr>
              <w:pStyle w:val="Akapitzlist"/>
              <w:numPr>
                <w:ilvl w:val="0"/>
                <w:numId w:val="12"/>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Firewall.</w:t>
            </w:r>
          </w:p>
          <w:p w14:paraId="7CF37706" w14:textId="77777777" w:rsidR="00753FF5" w:rsidRPr="008502CD" w:rsidRDefault="00753FF5" w:rsidP="007823A1">
            <w:pPr>
              <w:pStyle w:val="Akapitzlist"/>
              <w:numPr>
                <w:ilvl w:val="0"/>
                <w:numId w:val="13"/>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Ochrony w warstwie aplikacji.</w:t>
            </w:r>
          </w:p>
          <w:p w14:paraId="72258176" w14:textId="4D05F9DD" w:rsidR="0030303F" w:rsidRPr="008502CD" w:rsidRDefault="00753FF5" w:rsidP="007823A1">
            <w:pPr>
              <w:pStyle w:val="Akapitzlist"/>
              <w:numPr>
                <w:ilvl w:val="0"/>
                <w:numId w:val="14"/>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Protokołów routingu dynamicznego.</w:t>
            </w:r>
          </w:p>
        </w:tc>
      </w:tr>
      <w:tr w:rsidR="0030303F" w:rsidRPr="0030303F" w14:paraId="33194A8A" w14:textId="77777777" w:rsidTr="0030303F">
        <w:tc>
          <w:tcPr>
            <w:tcW w:w="2802" w:type="dxa"/>
            <w:tcBorders>
              <w:top w:val="single" w:sz="4" w:space="0" w:color="auto"/>
              <w:left w:val="single" w:sz="4" w:space="0" w:color="auto"/>
              <w:bottom w:val="single" w:sz="4" w:space="0" w:color="auto"/>
              <w:right w:val="single" w:sz="4" w:space="0" w:color="auto"/>
            </w:tcBorders>
            <w:vAlign w:val="center"/>
          </w:tcPr>
          <w:p w14:paraId="0F20FFD8" w14:textId="77777777" w:rsidR="0030303F" w:rsidRPr="0030303F" w:rsidRDefault="0030303F" w:rsidP="0030303F">
            <w:pPr>
              <w:pStyle w:val="Default"/>
              <w:spacing w:after="49"/>
              <w:rPr>
                <w:rFonts w:asciiTheme="minorHAnsi" w:hAnsiTheme="minorHAnsi" w:cstheme="minorHAnsi"/>
                <w:b/>
                <w:bCs/>
              </w:rPr>
            </w:pPr>
            <w:r w:rsidRPr="0030303F">
              <w:rPr>
                <w:rFonts w:asciiTheme="minorHAnsi" w:hAnsiTheme="minorHAnsi" w:cstheme="minorHAnsi"/>
                <w:b/>
                <w:bCs/>
              </w:rPr>
              <w:t>Redundancja, monitoring i wykrywanie awarii:</w:t>
            </w:r>
          </w:p>
          <w:p w14:paraId="0003C38F" w14:textId="77777777" w:rsidR="0030303F" w:rsidRPr="0030303F" w:rsidRDefault="0030303F" w:rsidP="0030303F">
            <w:pPr>
              <w:pStyle w:val="Default"/>
              <w:spacing w:after="49"/>
              <w:rPr>
                <w:rFonts w:asciiTheme="minorHAnsi" w:hAnsiTheme="minorHAnsi" w:cstheme="minorHAnsi"/>
              </w:rPr>
            </w:pPr>
          </w:p>
        </w:tc>
        <w:tc>
          <w:tcPr>
            <w:tcW w:w="11340" w:type="dxa"/>
            <w:tcBorders>
              <w:top w:val="single" w:sz="4" w:space="0" w:color="auto"/>
              <w:left w:val="single" w:sz="4" w:space="0" w:color="auto"/>
              <w:bottom w:val="single" w:sz="4" w:space="0" w:color="auto"/>
              <w:right w:val="single" w:sz="4" w:space="0" w:color="auto"/>
            </w:tcBorders>
            <w:vAlign w:val="center"/>
          </w:tcPr>
          <w:p w14:paraId="18B822E9" w14:textId="77777777" w:rsidR="00CA6D42" w:rsidRDefault="00CA6D42" w:rsidP="00CA6D42">
            <w:pPr>
              <w:pStyle w:val="Akapitzlist"/>
              <w:suppressAutoHyphens w:val="0"/>
              <w:ind w:left="360"/>
              <w:contextualSpacing/>
              <w:jc w:val="both"/>
              <w:textAlignment w:val="auto"/>
              <w:rPr>
                <w:rFonts w:asciiTheme="minorHAnsi" w:hAnsiTheme="minorHAnsi" w:cstheme="minorHAnsi"/>
                <w:sz w:val="24"/>
                <w:szCs w:val="24"/>
              </w:rPr>
            </w:pPr>
          </w:p>
          <w:p w14:paraId="23B2C076" w14:textId="145B96E2" w:rsidR="00753FF5" w:rsidRPr="008502CD" w:rsidRDefault="00753FF5" w:rsidP="007823A1">
            <w:pPr>
              <w:pStyle w:val="Akapitzlist"/>
              <w:numPr>
                <w:ilvl w:val="0"/>
                <w:numId w:val="15"/>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W przypadku systemu pełniącego funkcje: Firewall, </w:t>
            </w:r>
            <w:proofErr w:type="spellStart"/>
            <w:r w:rsidRPr="008502CD">
              <w:rPr>
                <w:rFonts w:asciiTheme="minorHAnsi" w:hAnsiTheme="minorHAnsi" w:cstheme="minorHAnsi"/>
                <w:sz w:val="24"/>
                <w:szCs w:val="24"/>
              </w:rPr>
              <w:t>IPSec</w:t>
            </w:r>
            <w:proofErr w:type="spellEnd"/>
            <w:r w:rsidRPr="008502CD">
              <w:rPr>
                <w:rFonts w:asciiTheme="minorHAnsi" w:hAnsiTheme="minorHAnsi" w:cstheme="minorHAnsi"/>
                <w:sz w:val="24"/>
                <w:szCs w:val="24"/>
              </w:rPr>
              <w:t>, Kontrola Aplikacji oraz IPS – istnieje możliwość łączenia w klaster Active-Active lub Active-</w:t>
            </w:r>
            <w:proofErr w:type="spellStart"/>
            <w:r w:rsidRPr="008502CD">
              <w:rPr>
                <w:rFonts w:asciiTheme="minorHAnsi" w:hAnsiTheme="minorHAnsi" w:cstheme="minorHAnsi"/>
                <w:sz w:val="24"/>
                <w:szCs w:val="24"/>
              </w:rPr>
              <w:t>Passive</w:t>
            </w:r>
            <w:proofErr w:type="spellEnd"/>
            <w:r w:rsidRPr="008502CD">
              <w:rPr>
                <w:rFonts w:asciiTheme="minorHAnsi" w:hAnsiTheme="minorHAnsi" w:cstheme="minorHAnsi"/>
                <w:sz w:val="24"/>
                <w:szCs w:val="24"/>
              </w:rPr>
              <w:t>. W obu trybach system firewall zapewnia funkcję synchronizacji sesji.</w:t>
            </w:r>
          </w:p>
          <w:p w14:paraId="1B8E3E5E" w14:textId="77777777" w:rsidR="00753FF5" w:rsidRPr="008502CD" w:rsidRDefault="00753FF5" w:rsidP="007823A1">
            <w:pPr>
              <w:pStyle w:val="Akapitzlist"/>
              <w:numPr>
                <w:ilvl w:val="0"/>
                <w:numId w:val="15"/>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Monitoring i wykrywanie uszkodzenia elementów sprzętowych i programowych systemów zabezpieczeń oraz łączy sieciowych.</w:t>
            </w:r>
          </w:p>
          <w:p w14:paraId="3AFB6B46" w14:textId="77777777" w:rsidR="00753FF5" w:rsidRPr="008502CD" w:rsidRDefault="00753FF5" w:rsidP="007823A1">
            <w:pPr>
              <w:pStyle w:val="Akapitzlist"/>
              <w:numPr>
                <w:ilvl w:val="0"/>
                <w:numId w:val="15"/>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Monitoring stanu realizowanych połączeń VPN.</w:t>
            </w:r>
          </w:p>
          <w:p w14:paraId="27CB08B2" w14:textId="14FB4C6E" w:rsidR="0030303F" w:rsidRPr="008502CD" w:rsidRDefault="00753FF5" w:rsidP="007823A1">
            <w:pPr>
              <w:pStyle w:val="Akapitzlist"/>
              <w:numPr>
                <w:ilvl w:val="0"/>
                <w:numId w:val="15"/>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System umożliwia agregację linków statyczną oraz w oparciu o protokół LACP. Ponadto daje możliwość tworzenia interfejsów redundantnych.</w:t>
            </w:r>
          </w:p>
        </w:tc>
      </w:tr>
      <w:tr w:rsidR="0030303F" w:rsidRPr="0030303F" w14:paraId="30F756DF"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6C4D5A9C" w14:textId="77777777" w:rsidR="0030303F" w:rsidRPr="0030303F" w:rsidRDefault="0030303F" w:rsidP="0030303F">
            <w:pPr>
              <w:pStyle w:val="Default"/>
              <w:spacing w:after="49"/>
              <w:rPr>
                <w:rFonts w:asciiTheme="minorHAnsi" w:hAnsiTheme="minorHAnsi" w:cstheme="minorHAnsi"/>
                <w:b/>
                <w:bCs/>
              </w:rPr>
            </w:pPr>
            <w:r w:rsidRPr="0030303F">
              <w:rPr>
                <w:rFonts w:asciiTheme="minorHAnsi" w:hAnsiTheme="minorHAnsi" w:cstheme="minorHAnsi"/>
                <w:b/>
                <w:bCs/>
              </w:rPr>
              <w:lastRenderedPageBreak/>
              <w:t>Parametry fizyczne systemu:</w:t>
            </w:r>
          </w:p>
        </w:tc>
        <w:tc>
          <w:tcPr>
            <w:tcW w:w="11340" w:type="dxa"/>
            <w:tcBorders>
              <w:top w:val="single" w:sz="4" w:space="0" w:color="auto"/>
              <w:left w:val="single" w:sz="4" w:space="0" w:color="auto"/>
              <w:bottom w:val="single" w:sz="4" w:space="0" w:color="auto"/>
              <w:right w:val="single" w:sz="4" w:space="0" w:color="auto"/>
            </w:tcBorders>
            <w:vAlign w:val="center"/>
          </w:tcPr>
          <w:p w14:paraId="404C3536" w14:textId="77777777" w:rsidR="008502CD" w:rsidRDefault="008502CD" w:rsidP="008502CD">
            <w:pPr>
              <w:pStyle w:val="Akapitzlist"/>
              <w:suppressAutoHyphens w:val="0"/>
              <w:ind w:left="720"/>
              <w:contextualSpacing/>
              <w:jc w:val="both"/>
              <w:textAlignment w:val="auto"/>
              <w:rPr>
                <w:rFonts w:asciiTheme="minorHAnsi" w:hAnsiTheme="minorHAnsi" w:cstheme="minorHAnsi"/>
                <w:sz w:val="24"/>
                <w:szCs w:val="24"/>
              </w:rPr>
            </w:pPr>
          </w:p>
          <w:p w14:paraId="10D16025" w14:textId="76FC18B1" w:rsidR="00753FF5" w:rsidRPr="008502CD" w:rsidRDefault="00753FF5" w:rsidP="007823A1">
            <w:pPr>
              <w:pStyle w:val="Akapitzlist"/>
              <w:numPr>
                <w:ilvl w:val="0"/>
                <w:numId w:val="16"/>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System realizujący funkcję Firewall dysponuje co najmniej poniższą liczbą i rodzajem interfejsów: </w:t>
            </w:r>
          </w:p>
          <w:p w14:paraId="256B6A8D" w14:textId="77777777" w:rsidR="001F1F6A" w:rsidRPr="008502CD" w:rsidRDefault="001F1F6A" w:rsidP="001F1F6A">
            <w:pPr>
              <w:pStyle w:val="Akapitzlist"/>
              <w:numPr>
                <w:ilvl w:val="0"/>
                <w:numId w:val="17"/>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10 portami Gigabit Ethernet RJ-45.</w:t>
            </w:r>
          </w:p>
          <w:p w14:paraId="24E36370" w14:textId="77777777" w:rsidR="001F1F6A" w:rsidRPr="008502CD" w:rsidRDefault="001F1F6A" w:rsidP="001F1F6A">
            <w:pPr>
              <w:pStyle w:val="Akapitzlist"/>
              <w:numPr>
                <w:ilvl w:val="0"/>
                <w:numId w:val="18"/>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8 gniazdami SFP 1 </w:t>
            </w:r>
            <w:proofErr w:type="spellStart"/>
            <w:r w:rsidRPr="008502CD">
              <w:rPr>
                <w:rFonts w:asciiTheme="minorHAnsi" w:hAnsiTheme="minorHAnsi" w:cstheme="minorHAnsi"/>
                <w:sz w:val="24"/>
                <w:szCs w:val="24"/>
              </w:rPr>
              <w:t>Gbps</w:t>
            </w:r>
            <w:proofErr w:type="spellEnd"/>
            <w:r w:rsidRPr="008502CD">
              <w:rPr>
                <w:rFonts w:asciiTheme="minorHAnsi" w:hAnsiTheme="minorHAnsi" w:cstheme="minorHAnsi"/>
                <w:sz w:val="24"/>
                <w:szCs w:val="24"/>
              </w:rPr>
              <w:t>.</w:t>
            </w:r>
          </w:p>
          <w:p w14:paraId="426A8CB7" w14:textId="77777777" w:rsidR="001F1F6A" w:rsidRPr="008502CD" w:rsidRDefault="001F1F6A" w:rsidP="001F1F6A">
            <w:pPr>
              <w:pStyle w:val="Akapitzlist"/>
              <w:numPr>
                <w:ilvl w:val="0"/>
                <w:numId w:val="19"/>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4 gniazdami SFP+ 10 </w:t>
            </w:r>
            <w:proofErr w:type="spellStart"/>
            <w:r w:rsidRPr="008502CD">
              <w:rPr>
                <w:rFonts w:asciiTheme="minorHAnsi" w:hAnsiTheme="minorHAnsi" w:cstheme="minorHAnsi"/>
                <w:sz w:val="24"/>
                <w:szCs w:val="24"/>
              </w:rPr>
              <w:t>Gbps</w:t>
            </w:r>
            <w:proofErr w:type="spellEnd"/>
            <w:r w:rsidRPr="008502CD">
              <w:rPr>
                <w:rFonts w:asciiTheme="minorHAnsi" w:hAnsiTheme="minorHAnsi" w:cstheme="minorHAnsi"/>
                <w:sz w:val="24"/>
                <w:szCs w:val="24"/>
              </w:rPr>
              <w:t>.</w:t>
            </w:r>
          </w:p>
          <w:p w14:paraId="7F640A9D" w14:textId="77777777" w:rsidR="00753FF5" w:rsidRPr="008502CD" w:rsidRDefault="00753FF5" w:rsidP="007823A1">
            <w:pPr>
              <w:pStyle w:val="Akapitzlist"/>
              <w:numPr>
                <w:ilvl w:val="0"/>
                <w:numId w:val="4"/>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System Firewall posiada wbudowany port konsoli szeregowej oraz gniazdo USB umożliwiające instalację oprogramowania z klucza USB.</w:t>
            </w:r>
          </w:p>
          <w:p w14:paraId="6447D519" w14:textId="77777777" w:rsidR="0030303F" w:rsidRPr="008502CD" w:rsidRDefault="0030303F" w:rsidP="007823A1">
            <w:pPr>
              <w:pStyle w:val="Default"/>
              <w:numPr>
                <w:ilvl w:val="0"/>
                <w:numId w:val="4"/>
              </w:numPr>
              <w:spacing w:after="49"/>
              <w:rPr>
                <w:rFonts w:asciiTheme="minorHAnsi" w:hAnsiTheme="minorHAnsi" w:cstheme="minorHAnsi"/>
              </w:rPr>
            </w:pPr>
            <w:r w:rsidRPr="008502CD">
              <w:rPr>
                <w:rFonts w:asciiTheme="minorHAnsi" w:hAnsiTheme="minorHAnsi" w:cstheme="minorHAnsi"/>
              </w:rPr>
              <w:t xml:space="preserve">W ramach systemu Firewall powinna być możliwość zdefiniowania co najmniej 200 interfejsów wirtualnych - definiowanych jako </w:t>
            </w:r>
            <w:proofErr w:type="spellStart"/>
            <w:r w:rsidRPr="008502CD">
              <w:rPr>
                <w:rFonts w:asciiTheme="minorHAnsi" w:hAnsiTheme="minorHAnsi" w:cstheme="minorHAnsi"/>
              </w:rPr>
              <w:t>VLAN’y</w:t>
            </w:r>
            <w:proofErr w:type="spellEnd"/>
            <w:r w:rsidRPr="008502CD">
              <w:rPr>
                <w:rFonts w:asciiTheme="minorHAnsi" w:hAnsiTheme="minorHAnsi" w:cstheme="minorHAnsi"/>
              </w:rPr>
              <w:t xml:space="preserve"> w oparciu o standard 802.1Q.</w:t>
            </w:r>
          </w:p>
          <w:p w14:paraId="1A28F979" w14:textId="6FFDF849" w:rsidR="0030303F" w:rsidRPr="008502CD" w:rsidRDefault="0030303F" w:rsidP="00EE2996">
            <w:pPr>
              <w:pStyle w:val="Default"/>
              <w:numPr>
                <w:ilvl w:val="0"/>
                <w:numId w:val="4"/>
              </w:numPr>
              <w:spacing w:after="49"/>
              <w:rPr>
                <w:rFonts w:asciiTheme="minorHAnsi" w:hAnsiTheme="minorHAnsi" w:cstheme="minorHAnsi"/>
              </w:rPr>
            </w:pPr>
            <w:r w:rsidRPr="008502CD">
              <w:rPr>
                <w:rFonts w:asciiTheme="minorHAnsi" w:hAnsiTheme="minorHAnsi" w:cstheme="minorHAnsi"/>
              </w:rPr>
              <w:t>System musi być wyposażony w zasilanie AC.</w:t>
            </w:r>
          </w:p>
        </w:tc>
      </w:tr>
      <w:tr w:rsidR="0030303F" w:rsidRPr="0030303F" w14:paraId="689B2BCA"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1BCC8088" w14:textId="77777777" w:rsidR="0030303F" w:rsidRPr="0030303F" w:rsidRDefault="0030303F" w:rsidP="0030303F">
            <w:pPr>
              <w:pStyle w:val="Default"/>
              <w:spacing w:after="49"/>
              <w:rPr>
                <w:rFonts w:asciiTheme="minorHAnsi" w:hAnsiTheme="minorHAnsi" w:cstheme="minorHAnsi"/>
                <w:b/>
                <w:bCs/>
              </w:rPr>
            </w:pPr>
            <w:r w:rsidRPr="0030303F">
              <w:rPr>
                <w:rFonts w:asciiTheme="minorHAnsi" w:hAnsiTheme="minorHAnsi" w:cstheme="minorHAnsi"/>
                <w:b/>
                <w:bCs/>
              </w:rPr>
              <w:t>Parametry wydajnościowe:</w:t>
            </w:r>
          </w:p>
        </w:tc>
        <w:tc>
          <w:tcPr>
            <w:tcW w:w="11340" w:type="dxa"/>
            <w:tcBorders>
              <w:top w:val="single" w:sz="4" w:space="0" w:color="auto"/>
              <w:left w:val="single" w:sz="4" w:space="0" w:color="auto"/>
              <w:bottom w:val="single" w:sz="4" w:space="0" w:color="auto"/>
              <w:right w:val="single" w:sz="4" w:space="0" w:color="auto"/>
            </w:tcBorders>
            <w:vAlign w:val="center"/>
          </w:tcPr>
          <w:p w14:paraId="58FD7296" w14:textId="77777777" w:rsidR="008502CD" w:rsidRDefault="008502CD" w:rsidP="008502CD">
            <w:pPr>
              <w:pStyle w:val="Akapitzlist"/>
              <w:suppressAutoHyphens w:val="0"/>
              <w:ind w:left="720"/>
              <w:contextualSpacing/>
              <w:jc w:val="both"/>
              <w:textAlignment w:val="auto"/>
              <w:rPr>
                <w:rFonts w:asciiTheme="minorHAnsi" w:hAnsiTheme="minorHAnsi" w:cstheme="minorHAnsi"/>
                <w:sz w:val="24"/>
                <w:szCs w:val="24"/>
              </w:rPr>
            </w:pPr>
          </w:p>
          <w:p w14:paraId="5F603050" w14:textId="77777777" w:rsidR="00007896" w:rsidRPr="008502CD" w:rsidRDefault="00007896" w:rsidP="00007896">
            <w:pPr>
              <w:pStyle w:val="Akapitzlist"/>
              <w:numPr>
                <w:ilvl w:val="0"/>
                <w:numId w:val="20"/>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W zakresie </w:t>
            </w:r>
            <w:proofErr w:type="spellStart"/>
            <w:r w:rsidRPr="008502CD">
              <w:rPr>
                <w:rFonts w:asciiTheme="minorHAnsi" w:hAnsiTheme="minorHAnsi" w:cstheme="minorHAnsi"/>
                <w:sz w:val="24"/>
                <w:szCs w:val="24"/>
              </w:rPr>
              <w:t>Firewall’a</w:t>
            </w:r>
            <w:proofErr w:type="spellEnd"/>
            <w:r w:rsidRPr="008502CD">
              <w:rPr>
                <w:rFonts w:asciiTheme="minorHAnsi" w:hAnsiTheme="minorHAnsi" w:cstheme="minorHAnsi"/>
                <w:sz w:val="24"/>
                <w:szCs w:val="24"/>
              </w:rPr>
              <w:t xml:space="preserve"> obsługa nie mniej niż 3 mln jednoczesnych połączeń oraz 130 tys. nowych połączeń na sekundę.</w:t>
            </w:r>
          </w:p>
          <w:p w14:paraId="082A652D" w14:textId="77777777" w:rsidR="00007896" w:rsidRPr="008502CD" w:rsidRDefault="00007896" w:rsidP="00007896">
            <w:pPr>
              <w:pStyle w:val="Akapitzlist"/>
              <w:numPr>
                <w:ilvl w:val="0"/>
                <w:numId w:val="20"/>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Przepustowość </w:t>
            </w:r>
            <w:proofErr w:type="spellStart"/>
            <w:r w:rsidRPr="008502CD">
              <w:rPr>
                <w:rFonts w:asciiTheme="minorHAnsi" w:hAnsiTheme="minorHAnsi" w:cstheme="minorHAnsi"/>
                <w:sz w:val="24"/>
                <w:szCs w:val="24"/>
              </w:rPr>
              <w:t>Stateful</w:t>
            </w:r>
            <w:proofErr w:type="spellEnd"/>
            <w:r w:rsidRPr="008502CD">
              <w:rPr>
                <w:rFonts w:asciiTheme="minorHAnsi" w:hAnsiTheme="minorHAnsi" w:cstheme="minorHAnsi"/>
                <w:sz w:val="24"/>
                <w:szCs w:val="24"/>
              </w:rPr>
              <w:t xml:space="preserve"> Firewall: nie mniej niż 39 </w:t>
            </w:r>
            <w:proofErr w:type="spellStart"/>
            <w:r w:rsidRPr="008502CD">
              <w:rPr>
                <w:rFonts w:asciiTheme="minorHAnsi" w:hAnsiTheme="minorHAnsi" w:cstheme="minorHAnsi"/>
                <w:sz w:val="24"/>
                <w:szCs w:val="24"/>
              </w:rPr>
              <w:t>Gbps</w:t>
            </w:r>
            <w:proofErr w:type="spellEnd"/>
            <w:r w:rsidRPr="008502CD">
              <w:rPr>
                <w:rFonts w:asciiTheme="minorHAnsi" w:hAnsiTheme="minorHAnsi" w:cstheme="minorHAnsi"/>
                <w:sz w:val="24"/>
                <w:szCs w:val="24"/>
              </w:rPr>
              <w:t xml:space="preserve"> dla pakietów 512 B.</w:t>
            </w:r>
          </w:p>
          <w:p w14:paraId="5D782957" w14:textId="77777777" w:rsidR="00007896" w:rsidRPr="008502CD" w:rsidRDefault="00007896" w:rsidP="00007896">
            <w:pPr>
              <w:pStyle w:val="Akapitzlist"/>
              <w:numPr>
                <w:ilvl w:val="0"/>
                <w:numId w:val="20"/>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Przepustowość Firewall z włączoną funkcją Kontroli Aplikacji: nie mniej niż 6.5 </w:t>
            </w:r>
            <w:proofErr w:type="spellStart"/>
            <w:r w:rsidRPr="008502CD">
              <w:rPr>
                <w:rFonts w:asciiTheme="minorHAnsi" w:hAnsiTheme="minorHAnsi" w:cstheme="minorHAnsi"/>
                <w:sz w:val="24"/>
                <w:szCs w:val="24"/>
              </w:rPr>
              <w:t>Gbps</w:t>
            </w:r>
            <w:proofErr w:type="spellEnd"/>
            <w:r w:rsidRPr="008502CD">
              <w:rPr>
                <w:rFonts w:asciiTheme="minorHAnsi" w:hAnsiTheme="minorHAnsi" w:cstheme="minorHAnsi"/>
                <w:sz w:val="24"/>
                <w:szCs w:val="24"/>
              </w:rPr>
              <w:t>.</w:t>
            </w:r>
          </w:p>
          <w:p w14:paraId="65D6DF12" w14:textId="77777777" w:rsidR="00007896" w:rsidRPr="008502CD" w:rsidRDefault="00007896" w:rsidP="00007896">
            <w:pPr>
              <w:pStyle w:val="Akapitzlist"/>
              <w:numPr>
                <w:ilvl w:val="0"/>
                <w:numId w:val="20"/>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Wydajność szyfrowania </w:t>
            </w:r>
            <w:proofErr w:type="spellStart"/>
            <w:r w:rsidRPr="008502CD">
              <w:rPr>
                <w:rFonts w:asciiTheme="minorHAnsi" w:hAnsiTheme="minorHAnsi" w:cstheme="minorHAnsi"/>
                <w:sz w:val="24"/>
                <w:szCs w:val="24"/>
              </w:rPr>
              <w:t>IPSec</w:t>
            </w:r>
            <w:proofErr w:type="spellEnd"/>
            <w:r w:rsidRPr="008502CD">
              <w:rPr>
                <w:rFonts w:asciiTheme="minorHAnsi" w:hAnsiTheme="minorHAnsi" w:cstheme="minorHAnsi"/>
                <w:sz w:val="24"/>
                <w:szCs w:val="24"/>
              </w:rPr>
              <w:t xml:space="preserve"> VPN protokołem AES z kluczem 128 nie mniej niż 33 </w:t>
            </w:r>
            <w:proofErr w:type="spellStart"/>
            <w:r w:rsidRPr="008502CD">
              <w:rPr>
                <w:rFonts w:asciiTheme="minorHAnsi" w:hAnsiTheme="minorHAnsi" w:cstheme="minorHAnsi"/>
                <w:sz w:val="24"/>
                <w:szCs w:val="24"/>
              </w:rPr>
              <w:t>Gbps</w:t>
            </w:r>
            <w:proofErr w:type="spellEnd"/>
            <w:r w:rsidRPr="008502CD">
              <w:rPr>
                <w:rFonts w:asciiTheme="minorHAnsi" w:hAnsiTheme="minorHAnsi" w:cstheme="minorHAnsi"/>
                <w:sz w:val="24"/>
                <w:szCs w:val="24"/>
              </w:rPr>
              <w:t>.</w:t>
            </w:r>
          </w:p>
          <w:p w14:paraId="7F38A807" w14:textId="77777777" w:rsidR="00007896" w:rsidRPr="008502CD" w:rsidRDefault="00007896" w:rsidP="00007896">
            <w:pPr>
              <w:pStyle w:val="Akapitzlist"/>
              <w:numPr>
                <w:ilvl w:val="0"/>
                <w:numId w:val="20"/>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Wydajność skanowania ruchu w celu ochrony przed atakami (zarówno </w:t>
            </w:r>
            <w:proofErr w:type="spellStart"/>
            <w:r w:rsidRPr="008502CD">
              <w:rPr>
                <w:rFonts w:asciiTheme="minorHAnsi" w:hAnsiTheme="minorHAnsi" w:cstheme="minorHAnsi"/>
                <w:sz w:val="24"/>
                <w:szCs w:val="24"/>
              </w:rPr>
              <w:t>client</w:t>
            </w:r>
            <w:proofErr w:type="spellEnd"/>
            <w:r w:rsidRPr="008502CD">
              <w:rPr>
                <w:rFonts w:asciiTheme="minorHAnsi" w:hAnsiTheme="minorHAnsi" w:cstheme="minorHAnsi"/>
                <w:sz w:val="24"/>
                <w:szCs w:val="24"/>
              </w:rPr>
              <w:t xml:space="preserve"> </w:t>
            </w:r>
            <w:proofErr w:type="spellStart"/>
            <w:r w:rsidRPr="008502CD">
              <w:rPr>
                <w:rFonts w:asciiTheme="minorHAnsi" w:hAnsiTheme="minorHAnsi" w:cstheme="minorHAnsi"/>
                <w:sz w:val="24"/>
                <w:szCs w:val="24"/>
              </w:rPr>
              <w:t>side</w:t>
            </w:r>
            <w:proofErr w:type="spellEnd"/>
            <w:r w:rsidRPr="008502CD">
              <w:rPr>
                <w:rFonts w:asciiTheme="minorHAnsi" w:hAnsiTheme="minorHAnsi" w:cstheme="minorHAnsi"/>
                <w:sz w:val="24"/>
                <w:szCs w:val="24"/>
              </w:rPr>
              <w:t xml:space="preserve"> jak i </w:t>
            </w:r>
            <w:proofErr w:type="spellStart"/>
            <w:r w:rsidRPr="008502CD">
              <w:rPr>
                <w:rFonts w:asciiTheme="minorHAnsi" w:hAnsiTheme="minorHAnsi" w:cstheme="minorHAnsi"/>
                <w:sz w:val="24"/>
                <w:szCs w:val="24"/>
              </w:rPr>
              <w:t>server</w:t>
            </w:r>
            <w:proofErr w:type="spellEnd"/>
            <w:r w:rsidRPr="008502CD">
              <w:rPr>
                <w:rFonts w:asciiTheme="minorHAnsi" w:hAnsiTheme="minorHAnsi" w:cstheme="minorHAnsi"/>
                <w:sz w:val="24"/>
                <w:szCs w:val="24"/>
              </w:rPr>
              <w:t xml:space="preserve"> </w:t>
            </w:r>
            <w:proofErr w:type="spellStart"/>
            <w:r w:rsidRPr="008502CD">
              <w:rPr>
                <w:rFonts w:asciiTheme="minorHAnsi" w:hAnsiTheme="minorHAnsi" w:cstheme="minorHAnsi"/>
                <w:sz w:val="24"/>
                <w:szCs w:val="24"/>
              </w:rPr>
              <w:t>side</w:t>
            </w:r>
            <w:proofErr w:type="spellEnd"/>
            <w:r w:rsidRPr="008502CD">
              <w:rPr>
                <w:rFonts w:asciiTheme="minorHAnsi" w:hAnsiTheme="minorHAnsi" w:cstheme="minorHAnsi"/>
                <w:sz w:val="24"/>
                <w:szCs w:val="24"/>
              </w:rPr>
              <w:t xml:space="preserve"> w ramach modułu IPS) dla ruchu o charakterystyce typowej dla środowiska przedsiębiorstw (np.: Enterprise </w:t>
            </w:r>
            <w:proofErr w:type="spellStart"/>
            <w:r w:rsidRPr="008502CD">
              <w:rPr>
                <w:rFonts w:asciiTheme="minorHAnsi" w:hAnsiTheme="minorHAnsi" w:cstheme="minorHAnsi"/>
                <w:sz w:val="24"/>
                <w:szCs w:val="24"/>
              </w:rPr>
              <w:t>Traffic</w:t>
            </w:r>
            <w:proofErr w:type="spellEnd"/>
            <w:r w:rsidRPr="008502CD">
              <w:rPr>
                <w:rFonts w:asciiTheme="minorHAnsi" w:hAnsiTheme="minorHAnsi" w:cstheme="minorHAnsi"/>
                <w:sz w:val="24"/>
                <w:szCs w:val="24"/>
              </w:rPr>
              <w:t xml:space="preserve"> Mix, Enterprise </w:t>
            </w:r>
            <w:proofErr w:type="spellStart"/>
            <w:r w:rsidRPr="008502CD">
              <w:rPr>
                <w:rFonts w:asciiTheme="minorHAnsi" w:hAnsiTheme="minorHAnsi" w:cstheme="minorHAnsi"/>
                <w:sz w:val="24"/>
                <w:szCs w:val="24"/>
              </w:rPr>
              <w:t>Testing</w:t>
            </w:r>
            <w:proofErr w:type="spellEnd"/>
            <w:r w:rsidRPr="008502CD">
              <w:rPr>
                <w:rFonts w:asciiTheme="minorHAnsi" w:hAnsiTheme="minorHAnsi" w:cstheme="minorHAnsi"/>
                <w:sz w:val="24"/>
                <w:szCs w:val="24"/>
              </w:rPr>
              <w:t xml:space="preserve"> </w:t>
            </w:r>
            <w:proofErr w:type="spellStart"/>
            <w:proofErr w:type="gramStart"/>
            <w:r w:rsidRPr="008502CD">
              <w:rPr>
                <w:rFonts w:asciiTheme="minorHAnsi" w:hAnsiTheme="minorHAnsi" w:cstheme="minorHAnsi"/>
                <w:sz w:val="24"/>
                <w:szCs w:val="24"/>
              </w:rPr>
              <w:t>Conditions</w:t>
            </w:r>
            <w:proofErr w:type="spellEnd"/>
            <w:r w:rsidRPr="008502CD">
              <w:rPr>
                <w:rFonts w:asciiTheme="minorHAnsi" w:hAnsiTheme="minorHAnsi" w:cstheme="minorHAnsi"/>
                <w:sz w:val="24"/>
                <w:szCs w:val="24"/>
              </w:rPr>
              <w:t>)-</w:t>
            </w:r>
            <w:proofErr w:type="gramEnd"/>
            <w:r w:rsidRPr="008502CD">
              <w:rPr>
                <w:rFonts w:asciiTheme="minorHAnsi" w:hAnsiTheme="minorHAnsi" w:cstheme="minorHAnsi"/>
                <w:sz w:val="24"/>
                <w:szCs w:val="24"/>
              </w:rPr>
              <w:t xml:space="preserve"> minimum 5 </w:t>
            </w:r>
            <w:proofErr w:type="spellStart"/>
            <w:r w:rsidRPr="008502CD">
              <w:rPr>
                <w:rFonts w:asciiTheme="minorHAnsi" w:hAnsiTheme="minorHAnsi" w:cstheme="minorHAnsi"/>
                <w:sz w:val="24"/>
                <w:szCs w:val="24"/>
              </w:rPr>
              <w:t>Gbps</w:t>
            </w:r>
            <w:proofErr w:type="spellEnd"/>
            <w:r w:rsidRPr="008502CD">
              <w:rPr>
                <w:rFonts w:asciiTheme="minorHAnsi" w:hAnsiTheme="minorHAnsi" w:cstheme="minorHAnsi"/>
                <w:sz w:val="24"/>
                <w:szCs w:val="24"/>
              </w:rPr>
              <w:t>.</w:t>
            </w:r>
          </w:p>
          <w:p w14:paraId="3B93035D" w14:textId="77777777" w:rsidR="00007896" w:rsidRPr="008502CD" w:rsidRDefault="00007896" w:rsidP="00007896">
            <w:pPr>
              <w:pStyle w:val="Akapitzlist"/>
              <w:numPr>
                <w:ilvl w:val="0"/>
                <w:numId w:val="20"/>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Wydajność skanowania ruchu o charakterystyce typowej dla środowiska przedsiębiorstw (np.: Enterprise </w:t>
            </w:r>
            <w:proofErr w:type="spellStart"/>
            <w:r w:rsidRPr="008502CD">
              <w:rPr>
                <w:rFonts w:asciiTheme="minorHAnsi" w:hAnsiTheme="minorHAnsi" w:cstheme="minorHAnsi"/>
                <w:sz w:val="24"/>
                <w:szCs w:val="24"/>
              </w:rPr>
              <w:t>Traffic</w:t>
            </w:r>
            <w:proofErr w:type="spellEnd"/>
            <w:r w:rsidRPr="008502CD">
              <w:rPr>
                <w:rFonts w:asciiTheme="minorHAnsi" w:hAnsiTheme="minorHAnsi" w:cstheme="minorHAnsi"/>
                <w:sz w:val="24"/>
                <w:szCs w:val="24"/>
              </w:rPr>
              <w:t xml:space="preserve"> Mix, Enterprise </w:t>
            </w:r>
            <w:proofErr w:type="spellStart"/>
            <w:r w:rsidRPr="008502CD">
              <w:rPr>
                <w:rFonts w:asciiTheme="minorHAnsi" w:hAnsiTheme="minorHAnsi" w:cstheme="minorHAnsi"/>
                <w:sz w:val="24"/>
                <w:szCs w:val="24"/>
              </w:rPr>
              <w:t>Testing</w:t>
            </w:r>
            <w:proofErr w:type="spellEnd"/>
            <w:r w:rsidRPr="008502CD">
              <w:rPr>
                <w:rFonts w:asciiTheme="minorHAnsi" w:hAnsiTheme="minorHAnsi" w:cstheme="minorHAnsi"/>
                <w:sz w:val="24"/>
                <w:szCs w:val="24"/>
              </w:rPr>
              <w:t xml:space="preserve"> </w:t>
            </w:r>
            <w:proofErr w:type="spellStart"/>
            <w:r w:rsidRPr="008502CD">
              <w:rPr>
                <w:rFonts w:asciiTheme="minorHAnsi" w:hAnsiTheme="minorHAnsi" w:cstheme="minorHAnsi"/>
                <w:sz w:val="24"/>
                <w:szCs w:val="24"/>
              </w:rPr>
              <w:t>Conditions</w:t>
            </w:r>
            <w:proofErr w:type="spellEnd"/>
            <w:r w:rsidRPr="008502CD">
              <w:rPr>
                <w:rFonts w:asciiTheme="minorHAnsi" w:hAnsiTheme="minorHAnsi" w:cstheme="minorHAnsi"/>
                <w:sz w:val="24"/>
                <w:szCs w:val="24"/>
              </w:rPr>
              <w:t xml:space="preserve">) z włączonymi funkcjami: IPS, Application Control, Antywirus - minimum 2.5 </w:t>
            </w:r>
            <w:proofErr w:type="spellStart"/>
            <w:r w:rsidRPr="008502CD">
              <w:rPr>
                <w:rFonts w:asciiTheme="minorHAnsi" w:hAnsiTheme="minorHAnsi" w:cstheme="minorHAnsi"/>
                <w:sz w:val="24"/>
                <w:szCs w:val="24"/>
              </w:rPr>
              <w:t>Gbps</w:t>
            </w:r>
            <w:proofErr w:type="spellEnd"/>
            <w:r w:rsidRPr="008502CD">
              <w:rPr>
                <w:rFonts w:asciiTheme="minorHAnsi" w:hAnsiTheme="minorHAnsi" w:cstheme="minorHAnsi"/>
                <w:sz w:val="24"/>
                <w:szCs w:val="24"/>
              </w:rPr>
              <w:t>.</w:t>
            </w:r>
          </w:p>
          <w:p w14:paraId="7E323EAB" w14:textId="7D2AF384" w:rsidR="00431A25" w:rsidRPr="008502CD" w:rsidRDefault="00007896" w:rsidP="00EE2996">
            <w:pPr>
              <w:pStyle w:val="Akapitzlist"/>
              <w:numPr>
                <w:ilvl w:val="0"/>
                <w:numId w:val="20"/>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Wydajność systemu w zakresie inspekcji komunikacji szyfrowanej SSL dla ruchu http – minimum 3 </w:t>
            </w:r>
            <w:proofErr w:type="spellStart"/>
            <w:r w:rsidRPr="008502CD">
              <w:rPr>
                <w:rFonts w:asciiTheme="minorHAnsi" w:hAnsiTheme="minorHAnsi" w:cstheme="minorHAnsi"/>
                <w:sz w:val="24"/>
                <w:szCs w:val="24"/>
              </w:rPr>
              <w:t>Gbps</w:t>
            </w:r>
            <w:proofErr w:type="spellEnd"/>
            <w:r w:rsidRPr="008502CD">
              <w:rPr>
                <w:rFonts w:asciiTheme="minorHAnsi" w:hAnsiTheme="minorHAnsi" w:cstheme="minorHAnsi"/>
                <w:sz w:val="24"/>
                <w:szCs w:val="24"/>
              </w:rPr>
              <w:t>.</w:t>
            </w:r>
          </w:p>
        </w:tc>
      </w:tr>
      <w:tr w:rsidR="0030303F" w:rsidRPr="0030303F" w14:paraId="44D44429"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23EBE663" w14:textId="77777777" w:rsidR="0030303F" w:rsidRPr="0030303F" w:rsidRDefault="0030303F" w:rsidP="0030303F">
            <w:pPr>
              <w:pStyle w:val="Default"/>
              <w:spacing w:after="49"/>
              <w:rPr>
                <w:rFonts w:asciiTheme="minorHAnsi" w:hAnsiTheme="minorHAnsi" w:cstheme="minorHAnsi"/>
                <w:b/>
                <w:bCs/>
              </w:rPr>
            </w:pPr>
            <w:r w:rsidRPr="0030303F">
              <w:rPr>
                <w:rFonts w:asciiTheme="minorHAnsi" w:hAnsiTheme="minorHAnsi" w:cstheme="minorHAnsi"/>
                <w:b/>
                <w:bCs/>
              </w:rPr>
              <w:t>Funkcje Systemu Bezpieczeństwa:</w:t>
            </w:r>
          </w:p>
        </w:tc>
        <w:tc>
          <w:tcPr>
            <w:tcW w:w="11340" w:type="dxa"/>
            <w:tcBorders>
              <w:top w:val="single" w:sz="4" w:space="0" w:color="auto"/>
              <w:left w:val="single" w:sz="4" w:space="0" w:color="auto"/>
              <w:bottom w:val="single" w:sz="4" w:space="0" w:color="auto"/>
              <w:right w:val="single" w:sz="4" w:space="0" w:color="auto"/>
            </w:tcBorders>
            <w:vAlign w:val="center"/>
          </w:tcPr>
          <w:p w14:paraId="41BD3B76" w14:textId="77777777" w:rsidR="008502CD" w:rsidRDefault="008502CD" w:rsidP="00753FF5">
            <w:pPr>
              <w:jc w:val="both"/>
              <w:rPr>
                <w:rFonts w:asciiTheme="minorHAnsi" w:hAnsiTheme="minorHAnsi" w:cstheme="minorHAnsi"/>
                <w:sz w:val="24"/>
                <w:szCs w:val="24"/>
              </w:rPr>
            </w:pPr>
          </w:p>
          <w:p w14:paraId="37C4B7BC" w14:textId="0E21CCDF" w:rsidR="00753FF5" w:rsidRPr="008502CD" w:rsidRDefault="00753FF5" w:rsidP="00753FF5">
            <w:pPr>
              <w:jc w:val="both"/>
              <w:rPr>
                <w:rFonts w:asciiTheme="minorHAnsi" w:hAnsiTheme="minorHAnsi" w:cstheme="minorHAnsi"/>
                <w:sz w:val="24"/>
                <w:szCs w:val="24"/>
              </w:rPr>
            </w:pPr>
            <w:r w:rsidRPr="008502CD">
              <w:rPr>
                <w:rFonts w:asciiTheme="minorHAnsi" w:hAnsiTheme="minorHAnsi" w:cstheme="minorHAnsi"/>
                <w:sz w:val="24"/>
                <w:szCs w:val="24"/>
              </w:rPr>
              <w:t>W ramach systemu ochrony są realizowane wszystkie poniższe funkcje. Mogą one być zrealizowane w postaci osobnych, komercyjnych platform sprzętowych lub programowych:</w:t>
            </w:r>
          </w:p>
          <w:p w14:paraId="10C978D0" w14:textId="77777777" w:rsidR="00753FF5" w:rsidRPr="008502CD" w:rsidRDefault="00753FF5" w:rsidP="007823A1">
            <w:pPr>
              <w:pStyle w:val="Akapitzlist"/>
              <w:numPr>
                <w:ilvl w:val="0"/>
                <w:numId w:val="2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Kontrola dostępu - zapora ogniowa klasy </w:t>
            </w:r>
            <w:proofErr w:type="spellStart"/>
            <w:r w:rsidRPr="008502CD">
              <w:rPr>
                <w:rFonts w:asciiTheme="minorHAnsi" w:hAnsiTheme="minorHAnsi" w:cstheme="minorHAnsi"/>
                <w:sz w:val="24"/>
                <w:szCs w:val="24"/>
              </w:rPr>
              <w:t>Stateful</w:t>
            </w:r>
            <w:proofErr w:type="spellEnd"/>
            <w:r w:rsidRPr="008502CD">
              <w:rPr>
                <w:rFonts w:asciiTheme="minorHAnsi" w:hAnsiTheme="minorHAnsi" w:cstheme="minorHAnsi"/>
                <w:sz w:val="24"/>
                <w:szCs w:val="24"/>
              </w:rPr>
              <w:t xml:space="preserve"> </w:t>
            </w:r>
            <w:proofErr w:type="spellStart"/>
            <w:r w:rsidRPr="008502CD">
              <w:rPr>
                <w:rFonts w:asciiTheme="minorHAnsi" w:hAnsiTheme="minorHAnsi" w:cstheme="minorHAnsi"/>
                <w:sz w:val="24"/>
                <w:szCs w:val="24"/>
              </w:rPr>
              <w:t>Inspection</w:t>
            </w:r>
            <w:proofErr w:type="spellEnd"/>
            <w:r w:rsidRPr="008502CD">
              <w:rPr>
                <w:rFonts w:asciiTheme="minorHAnsi" w:hAnsiTheme="minorHAnsi" w:cstheme="minorHAnsi"/>
                <w:sz w:val="24"/>
                <w:szCs w:val="24"/>
              </w:rPr>
              <w:t>.</w:t>
            </w:r>
          </w:p>
          <w:p w14:paraId="1C2C7FBC" w14:textId="77777777" w:rsidR="00753FF5" w:rsidRPr="008502CD" w:rsidRDefault="00753FF5" w:rsidP="007823A1">
            <w:pPr>
              <w:pStyle w:val="Akapitzlist"/>
              <w:numPr>
                <w:ilvl w:val="0"/>
                <w:numId w:val="2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lastRenderedPageBreak/>
              <w:t>Kontrola Aplikacji.</w:t>
            </w:r>
          </w:p>
          <w:p w14:paraId="722CFD4D" w14:textId="77777777" w:rsidR="00753FF5" w:rsidRPr="008502CD" w:rsidRDefault="00753FF5" w:rsidP="007823A1">
            <w:pPr>
              <w:pStyle w:val="Akapitzlist"/>
              <w:numPr>
                <w:ilvl w:val="0"/>
                <w:numId w:val="2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Poufność transmisji danych - połączenia szyfrowane </w:t>
            </w:r>
            <w:proofErr w:type="spellStart"/>
            <w:r w:rsidRPr="008502CD">
              <w:rPr>
                <w:rFonts w:asciiTheme="minorHAnsi" w:hAnsiTheme="minorHAnsi" w:cstheme="minorHAnsi"/>
                <w:sz w:val="24"/>
                <w:szCs w:val="24"/>
              </w:rPr>
              <w:t>IPSec</w:t>
            </w:r>
            <w:proofErr w:type="spellEnd"/>
            <w:r w:rsidRPr="008502CD">
              <w:rPr>
                <w:rFonts w:asciiTheme="minorHAnsi" w:hAnsiTheme="minorHAnsi" w:cstheme="minorHAnsi"/>
                <w:sz w:val="24"/>
                <w:szCs w:val="24"/>
              </w:rPr>
              <w:t xml:space="preserve"> VPN oraz SSL VPN.</w:t>
            </w:r>
          </w:p>
          <w:p w14:paraId="42FE610B" w14:textId="77777777" w:rsidR="00753FF5" w:rsidRPr="008502CD" w:rsidRDefault="00753FF5" w:rsidP="007823A1">
            <w:pPr>
              <w:pStyle w:val="Akapitzlist"/>
              <w:numPr>
                <w:ilvl w:val="0"/>
                <w:numId w:val="2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Ochrona przed </w:t>
            </w:r>
            <w:proofErr w:type="spellStart"/>
            <w:r w:rsidRPr="008502CD">
              <w:rPr>
                <w:rFonts w:asciiTheme="minorHAnsi" w:hAnsiTheme="minorHAnsi" w:cstheme="minorHAnsi"/>
                <w:sz w:val="24"/>
                <w:szCs w:val="24"/>
              </w:rPr>
              <w:t>malware</w:t>
            </w:r>
            <w:proofErr w:type="spellEnd"/>
            <w:r w:rsidRPr="008502CD">
              <w:rPr>
                <w:rFonts w:asciiTheme="minorHAnsi" w:hAnsiTheme="minorHAnsi" w:cstheme="minorHAnsi"/>
                <w:sz w:val="24"/>
                <w:szCs w:val="24"/>
              </w:rPr>
              <w:t>.</w:t>
            </w:r>
          </w:p>
          <w:p w14:paraId="33DDB664" w14:textId="77777777" w:rsidR="00753FF5" w:rsidRPr="008502CD" w:rsidRDefault="00753FF5" w:rsidP="007823A1">
            <w:pPr>
              <w:pStyle w:val="Akapitzlist"/>
              <w:numPr>
                <w:ilvl w:val="0"/>
                <w:numId w:val="2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Ochrona przed atakami - </w:t>
            </w:r>
            <w:proofErr w:type="spellStart"/>
            <w:r w:rsidRPr="008502CD">
              <w:rPr>
                <w:rFonts w:asciiTheme="minorHAnsi" w:hAnsiTheme="minorHAnsi" w:cstheme="minorHAnsi"/>
                <w:sz w:val="24"/>
                <w:szCs w:val="24"/>
              </w:rPr>
              <w:t>Intrusion</w:t>
            </w:r>
            <w:proofErr w:type="spellEnd"/>
            <w:r w:rsidRPr="008502CD">
              <w:rPr>
                <w:rFonts w:asciiTheme="minorHAnsi" w:hAnsiTheme="minorHAnsi" w:cstheme="minorHAnsi"/>
                <w:sz w:val="24"/>
                <w:szCs w:val="24"/>
              </w:rPr>
              <w:t xml:space="preserve"> </w:t>
            </w:r>
            <w:proofErr w:type="spellStart"/>
            <w:r w:rsidRPr="008502CD">
              <w:rPr>
                <w:rFonts w:asciiTheme="minorHAnsi" w:hAnsiTheme="minorHAnsi" w:cstheme="minorHAnsi"/>
                <w:sz w:val="24"/>
                <w:szCs w:val="24"/>
              </w:rPr>
              <w:t>Prevention</w:t>
            </w:r>
            <w:proofErr w:type="spellEnd"/>
            <w:r w:rsidRPr="008502CD">
              <w:rPr>
                <w:rFonts w:asciiTheme="minorHAnsi" w:hAnsiTheme="minorHAnsi" w:cstheme="minorHAnsi"/>
                <w:sz w:val="24"/>
                <w:szCs w:val="24"/>
              </w:rPr>
              <w:t xml:space="preserve"> System.</w:t>
            </w:r>
          </w:p>
          <w:p w14:paraId="5BAAFA89" w14:textId="77777777" w:rsidR="00753FF5" w:rsidRPr="008502CD" w:rsidRDefault="00753FF5" w:rsidP="007823A1">
            <w:pPr>
              <w:pStyle w:val="Akapitzlist"/>
              <w:numPr>
                <w:ilvl w:val="0"/>
                <w:numId w:val="2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Kontrola stron WWW.</w:t>
            </w:r>
          </w:p>
          <w:p w14:paraId="495A3C4D" w14:textId="77777777" w:rsidR="00753FF5" w:rsidRPr="008502CD" w:rsidRDefault="00753FF5" w:rsidP="007823A1">
            <w:pPr>
              <w:pStyle w:val="Akapitzlist"/>
              <w:numPr>
                <w:ilvl w:val="0"/>
                <w:numId w:val="2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Kontrola zawartości poczty – </w:t>
            </w:r>
            <w:proofErr w:type="spellStart"/>
            <w:r w:rsidRPr="008502CD">
              <w:rPr>
                <w:rFonts w:asciiTheme="minorHAnsi" w:hAnsiTheme="minorHAnsi" w:cstheme="minorHAnsi"/>
                <w:sz w:val="24"/>
                <w:szCs w:val="24"/>
              </w:rPr>
              <w:t>Antyspam</w:t>
            </w:r>
            <w:proofErr w:type="spellEnd"/>
            <w:r w:rsidRPr="008502CD">
              <w:rPr>
                <w:rFonts w:asciiTheme="minorHAnsi" w:hAnsiTheme="minorHAnsi" w:cstheme="minorHAnsi"/>
                <w:sz w:val="24"/>
                <w:szCs w:val="24"/>
              </w:rPr>
              <w:t xml:space="preserve"> dla protokołów SMTP.</w:t>
            </w:r>
          </w:p>
          <w:p w14:paraId="25C82A58" w14:textId="77777777" w:rsidR="00753FF5" w:rsidRPr="008502CD" w:rsidRDefault="00753FF5" w:rsidP="007823A1">
            <w:pPr>
              <w:pStyle w:val="Akapitzlist"/>
              <w:numPr>
                <w:ilvl w:val="0"/>
                <w:numId w:val="2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Zarządzanie pasmem (</w:t>
            </w:r>
            <w:proofErr w:type="spellStart"/>
            <w:r w:rsidRPr="008502CD">
              <w:rPr>
                <w:rFonts w:asciiTheme="minorHAnsi" w:hAnsiTheme="minorHAnsi" w:cstheme="minorHAnsi"/>
                <w:sz w:val="24"/>
                <w:szCs w:val="24"/>
              </w:rPr>
              <w:t>QoS</w:t>
            </w:r>
            <w:proofErr w:type="spellEnd"/>
            <w:r w:rsidRPr="008502CD">
              <w:rPr>
                <w:rFonts w:asciiTheme="minorHAnsi" w:hAnsiTheme="minorHAnsi" w:cstheme="minorHAnsi"/>
                <w:sz w:val="24"/>
                <w:szCs w:val="24"/>
              </w:rPr>
              <w:t xml:space="preserve">, </w:t>
            </w:r>
            <w:proofErr w:type="spellStart"/>
            <w:r w:rsidRPr="008502CD">
              <w:rPr>
                <w:rFonts w:asciiTheme="minorHAnsi" w:hAnsiTheme="minorHAnsi" w:cstheme="minorHAnsi"/>
                <w:sz w:val="24"/>
                <w:szCs w:val="24"/>
              </w:rPr>
              <w:t>Traffic</w:t>
            </w:r>
            <w:proofErr w:type="spellEnd"/>
            <w:r w:rsidRPr="008502CD">
              <w:rPr>
                <w:rFonts w:asciiTheme="minorHAnsi" w:hAnsiTheme="minorHAnsi" w:cstheme="minorHAnsi"/>
                <w:sz w:val="24"/>
                <w:szCs w:val="24"/>
              </w:rPr>
              <w:t xml:space="preserve"> </w:t>
            </w:r>
            <w:proofErr w:type="spellStart"/>
            <w:r w:rsidRPr="008502CD">
              <w:rPr>
                <w:rFonts w:asciiTheme="minorHAnsi" w:hAnsiTheme="minorHAnsi" w:cstheme="minorHAnsi"/>
                <w:sz w:val="24"/>
                <w:szCs w:val="24"/>
              </w:rPr>
              <w:t>shaping</w:t>
            </w:r>
            <w:proofErr w:type="spellEnd"/>
            <w:r w:rsidRPr="008502CD">
              <w:rPr>
                <w:rFonts w:asciiTheme="minorHAnsi" w:hAnsiTheme="minorHAnsi" w:cstheme="minorHAnsi"/>
                <w:sz w:val="24"/>
                <w:szCs w:val="24"/>
              </w:rPr>
              <w:t>).</w:t>
            </w:r>
          </w:p>
          <w:p w14:paraId="0B0D39AE" w14:textId="77777777" w:rsidR="00753FF5" w:rsidRPr="008502CD" w:rsidRDefault="00753FF5" w:rsidP="007823A1">
            <w:pPr>
              <w:pStyle w:val="Akapitzlist"/>
              <w:numPr>
                <w:ilvl w:val="0"/>
                <w:numId w:val="2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Mechanizmy ochrony przed wyciekiem poufnej informacji (DLP).</w:t>
            </w:r>
          </w:p>
          <w:p w14:paraId="156A752C" w14:textId="77777777" w:rsidR="00753FF5" w:rsidRPr="008502CD" w:rsidRDefault="00753FF5" w:rsidP="007823A1">
            <w:pPr>
              <w:pStyle w:val="Akapitzlist"/>
              <w:numPr>
                <w:ilvl w:val="0"/>
                <w:numId w:val="2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Dwuskładnikowe uwierzytelnianie z wykorzystaniem </w:t>
            </w:r>
            <w:proofErr w:type="spellStart"/>
            <w:r w:rsidRPr="008502CD">
              <w:rPr>
                <w:rFonts w:asciiTheme="minorHAnsi" w:hAnsiTheme="minorHAnsi" w:cstheme="minorHAnsi"/>
                <w:sz w:val="24"/>
                <w:szCs w:val="24"/>
              </w:rPr>
              <w:t>tokenów</w:t>
            </w:r>
            <w:proofErr w:type="spellEnd"/>
            <w:r w:rsidRPr="008502CD">
              <w:rPr>
                <w:rFonts w:asciiTheme="minorHAnsi" w:hAnsiTheme="minorHAnsi" w:cstheme="minorHAnsi"/>
                <w:sz w:val="24"/>
                <w:szCs w:val="24"/>
              </w:rPr>
              <w:t xml:space="preserve"> sprzętowych lub programowych. Konieczne są co najmniej 2 </w:t>
            </w:r>
            <w:proofErr w:type="spellStart"/>
            <w:r w:rsidRPr="008502CD">
              <w:rPr>
                <w:rFonts w:asciiTheme="minorHAnsi" w:hAnsiTheme="minorHAnsi" w:cstheme="minorHAnsi"/>
                <w:sz w:val="24"/>
                <w:szCs w:val="24"/>
              </w:rPr>
              <w:t>tokeny</w:t>
            </w:r>
            <w:proofErr w:type="spellEnd"/>
            <w:r w:rsidRPr="008502CD">
              <w:rPr>
                <w:rFonts w:asciiTheme="minorHAnsi" w:hAnsiTheme="minorHAnsi" w:cstheme="minorHAnsi"/>
                <w:sz w:val="24"/>
                <w:szCs w:val="24"/>
              </w:rPr>
              <w:t xml:space="preserve"> sprzętowe lub programowe, które będą zastosowane do </w:t>
            </w:r>
            <w:proofErr w:type="gramStart"/>
            <w:r w:rsidRPr="008502CD">
              <w:rPr>
                <w:rFonts w:asciiTheme="minorHAnsi" w:hAnsiTheme="minorHAnsi" w:cstheme="minorHAnsi"/>
                <w:sz w:val="24"/>
                <w:szCs w:val="24"/>
              </w:rPr>
              <w:t>dwu-składnikowego</w:t>
            </w:r>
            <w:proofErr w:type="gramEnd"/>
            <w:r w:rsidRPr="008502CD">
              <w:rPr>
                <w:rFonts w:asciiTheme="minorHAnsi" w:hAnsiTheme="minorHAnsi" w:cstheme="minorHAnsi"/>
                <w:sz w:val="24"/>
                <w:szCs w:val="24"/>
              </w:rPr>
              <w:t xml:space="preserve"> uwierzytelnienia administratorów lub w ramach połączeń VPN typu </w:t>
            </w:r>
            <w:proofErr w:type="spellStart"/>
            <w:r w:rsidRPr="008502CD">
              <w:rPr>
                <w:rFonts w:asciiTheme="minorHAnsi" w:hAnsiTheme="minorHAnsi" w:cstheme="minorHAnsi"/>
                <w:sz w:val="24"/>
                <w:szCs w:val="24"/>
              </w:rPr>
              <w:t>client</w:t>
            </w:r>
            <w:proofErr w:type="spellEnd"/>
            <w:r w:rsidRPr="008502CD">
              <w:rPr>
                <w:rFonts w:asciiTheme="minorHAnsi" w:hAnsiTheme="minorHAnsi" w:cstheme="minorHAnsi"/>
                <w:sz w:val="24"/>
                <w:szCs w:val="24"/>
              </w:rPr>
              <w:t>-to-</w:t>
            </w:r>
            <w:proofErr w:type="spellStart"/>
            <w:r w:rsidRPr="008502CD">
              <w:rPr>
                <w:rFonts w:asciiTheme="minorHAnsi" w:hAnsiTheme="minorHAnsi" w:cstheme="minorHAnsi"/>
                <w:sz w:val="24"/>
                <w:szCs w:val="24"/>
              </w:rPr>
              <w:t>site</w:t>
            </w:r>
            <w:proofErr w:type="spellEnd"/>
            <w:r w:rsidRPr="008502CD">
              <w:rPr>
                <w:rFonts w:asciiTheme="minorHAnsi" w:hAnsiTheme="minorHAnsi" w:cstheme="minorHAnsi"/>
                <w:sz w:val="24"/>
                <w:szCs w:val="24"/>
              </w:rPr>
              <w:t>.</w:t>
            </w:r>
          </w:p>
          <w:p w14:paraId="301DCBDD" w14:textId="77777777" w:rsidR="00753FF5" w:rsidRPr="008502CD" w:rsidRDefault="00753FF5" w:rsidP="007823A1">
            <w:pPr>
              <w:pStyle w:val="Akapitzlist"/>
              <w:numPr>
                <w:ilvl w:val="0"/>
                <w:numId w:val="2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Inspekcja (minimum: IPS) ruchu szyfrowanego protokołem SSL/TLS, minimum dla następujących typów ruchu: HTTP (w tym HTTP/2), SMTP, FTP, POP3.</w:t>
            </w:r>
          </w:p>
          <w:p w14:paraId="02229D94" w14:textId="77777777" w:rsidR="00753FF5" w:rsidRPr="008502CD" w:rsidRDefault="00753FF5" w:rsidP="007823A1">
            <w:pPr>
              <w:pStyle w:val="Akapitzlist"/>
              <w:numPr>
                <w:ilvl w:val="0"/>
                <w:numId w:val="2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Możliwość filtrowania zapytań DNS w ruchu przechodzącym przez system.</w:t>
            </w:r>
          </w:p>
          <w:p w14:paraId="06173EE3" w14:textId="6471AC0C" w:rsidR="0030303F" w:rsidRPr="008502CD" w:rsidRDefault="00753FF5" w:rsidP="007823A1">
            <w:pPr>
              <w:pStyle w:val="Akapitzlist"/>
              <w:numPr>
                <w:ilvl w:val="0"/>
                <w:numId w:val="2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Rozwiązanie posiada wbudowane mechanizmy automatyzacji polegające na wykonaniu określonej sekwencji akcji (takich jak zmiana konfiguracji, wysłanie powiadomień do administratora) po wystąpieniu wybranego zdarzenia (np. naruszenie polityki bezpieczeństwa).</w:t>
            </w:r>
          </w:p>
        </w:tc>
      </w:tr>
      <w:tr w:rsidR="0030303F" w:rsidRPr="0030303F" w14:paraId="2769CA18"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1E47AD7E" w14:textId="77777777" w:rsidR="0030303F" w:rsidRPr="0030303F" w:rsidRDefault="0030303F" w:rsidP="0030303F">
            <w:pPr>
              <w:pStyle w:val="Default"/>
              <w:spacing w:after="49"/>
              <w:rPr>
                <w:rFonts w:asciiTheme="minorHAnsi" w:hAnsiTheme="minorHAnsi" w:cstheme="minorHAnsi"/>
                <w:b/>
                <w:bCs/>
              </w:rPr>
            </w:pPr>
            <w:r w:rsidRPr="0030303F">
              <w:rPr>
                <w:rFonts w:asciiTheme="minorHAnsi" w:hAnsiTheme="minorHAnsi" w:cstheme="minorHAnsi"/>
                <w:b/>
                <w:bCs/>
              </w:rPr>
              <w:lastRenderedPageBreak/>
              <w:t>Polityki, Firewall:</w:t>
            </w:r>
          </w:p>
        </w:tc>
        <w:tc>
          <w:tcPr>
            <w:tcW w:w="11340" w:type="dxa"/>
            <w:tcBorders>
              <w:top w:val="single" w:sz="4" w:space="0" w:color="auto"/>
              <w:left w:val="single" w:sz="4" w:space="0" w:color="auto"/>
              <w:bottom w:val="single" w:sz="4" w:space="0" w:color="auto"/>
              <w:right w:val="single" w:sz="4" w:space="0" w:color="auto"/>
            </w:tcBorders>
            <w:vAlign w:val="center"/>
          </w:tcPr>
          <w:p w14:paraId="556C2299" w14:textId="0AA4498D" w:rsidR="008502CD" w:rsidRDefault="008502CD" w:rsidP="008502CD">
            <w:pPr>
              <w:pStyle w:val="Akapitzlist"/>
              <w:suppressAutoHyphens w:val="0"/>
              <w:ind w:left="720"/>
              <w:contextualSpacing/>
              <w:jc w:val="both"/>
              <w:textAlignment w:val="auto"/>
              <w:rPr>
                <w:rFonts w:asciiTheme="minorHAnsi" w:hAnsiTheme="minorHAnsi" w:cstheme="minorHAnsi"/>
                <w:sz w:val="24"/>
                <w:szCs w:val="24"/>
              </w:rPr>
            </w:pPr>
          </w:p>
          <w:p w14:paraId="0DF7AC6F" w14:textId="139EFD67" w:rsidR="00753FF5" w:rsidRPr="008502CD" w:rsidRDefault="00753FF5" w:rsidP="007823A1">
            <w:pPr>
              <w:pStyle w:val="Akapitzlist"/>
              <w:numPr>
                <w:ilvl w:val="0"/>
                <w:numId w:val="22"/>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Polityka Firewall uwzględnia: adresy IP, użytkowników, protokoły, usługi sieciowe, aplikacje lub zbiory aplikacji, reakcje zabezpieczeń, rejestrowanie zdarzeń.</w:t>
            </w:r>
          </w:p>
          <w:p w14:paraId="719EE128" w14:textId="77777777" w:rsidR="00753FF5" w:rsidRPr="008502CD" w:rsidRDefault="00753FF5" w:rsidP="007823A1">
            <w:pPr>
              <w:pStyle w:val="Akapitzlist"/>
              <w:numPr>
                <w:ilvl w:val="0"/>
                <w:numId w:val="22"/>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System realizuje translację adresów NAT: źródłowego i docelowego, translację PAT oraz:</w:t>
            </w:r>
          </w:p>
          <w:p w14:paraId="7730BCA1" w14:textId="77777777" w:rsidR="00753FF5" w:rsidRPr="008502CD" w:rsidRDefault="00753FF5" w:rsidP="007823A1">
            <w:pPr>
              <w:pStyle w:val="Akapitzlist"/>
              <w:numPr>
                <w:ilvl w:val="0"/>
                <w:numId w:val="23"/>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Translację jeden do jeden oraz jeden do wielu.</w:t>
            </w:r>
          </w:p>
          <w:p w14:paraId="23C16B7E" w14:textId="77777777" w:rsidR="00753FF5" w:rsidRPr="001F0C6C" w:rsidRDefault="00753FF5" w:rsidP="007823A1">
            <w:pPr>
              <w:pStyle w:val="Akapitzlist"/>
              <w:numPr>
                <w:ilvl w:val="0"/>
                <w:numId w:val="24"/>
              </w:numPr>
              <w:suppressAutoHyphens w:val="0"/>
              <w:ind w:left="1068"/>
              <w:contextualSpacing/>
              <w:jc w:val="both"/>
              <w:textAlignment w:val="auto"/>
              <w:rPr>
                <w:rFonts w:asciiTheme="minorHAnsi" w:hAnsiTheme="minorHAnsi" w:cstheme="minorHAnsi"/>
                <w:sz w:val="24"/>
                <w:szCs w:val="24"/>
                <w:lang w:val="en-GB"/>
              </w:rPr>
            </w:pPr>
            <w:proofErr w:type="spellStart"/>
            <w:r w:rsidRPr="001F0C6C">
              <w:rPr>
                <w:rFonts w:asciiTheme="minorHAnsi" w:hAnsiTheme="minorHAnsi" w:cstheme="minorHAnsi"/>
                <w:sz w:val="24"/>
                <w:szCs w:val="24"/>
                <w:lang w:val="en-GB"/>
              </w:rPr>
              <w:t>Dedykowany</w:t>
            </w:r>
            <w:proofErr w:type="spellEnd"/>
            <w:r w:rsidRPr="001F0C6C">
              <w:rPr>
                <w:rFonts w:asciiTheme="minorHAnsi" w:hAnsiTheme="minorHAnsi" w:cstheme="minorHAnsi"/>
                <w:sz w:val="24"/>
                <w:szCs w:val="24"/>
                <w:lang w:val="en-GB"/>
              </w:rPr>
              <w:t xml:space="preserve"> ALG (</w:t>
            </w:r>
            <w:proofErr w:type="gramStart"/>
            <w:r w:rsidRPr="001F0C6C">
              <w:rPr>
                <w:rFonts w:asciiTheme="minorHAnsi" w:hAnsiTheme="minorHAnsi" w:cstheme="minorHAnsi"/>
                <w:sz w:val="24"/>
                <w:szCs w:val="24"/>
                <w:lang w:val="en-GB"/>
              </w:rPr>
              <w:t>Application Level</w:t>
            </w:r>
            <w:proofErr w:type="gramEnd"/>
            <w:r w:rsidRPr="001F0C6C">
              <w:rPr>
                <w:rFonts w:asciiTheme="minorHAnsi" w:hAnsiTheme="minorHAnsi" w:cstheme="minorHAnsi"/>
                <w:sz w:val="24"/>
                <w:szCs w:val="24"/>
                <w:lang w:val="en-GB"/>
              </w:rPr>
              <w:t xml:space="preserve"> Gateway) </w:t>
            </w:r>
            <w:proofErr w:type="spellStart"/>
            <w:r w:rsidRPr="001F0C6C">
              <w:rPr>
                <w:rFonts w:asciiTheme="minorHAnsi" w:hAnsiTheme="minorHAnsi" w:cstheme="minorHAnsi"/>
                <w:sz w:val="24"/>
                <w:szCs w:val="24"/>
                <w:lang w:val="en-GB"/>
              </w:rPr>
              <w:t>dla</w:t>
            </w:r>
            <w:proofErr w:type="spellEnd"/>
            <w:r w:rsidRPr="001F0C6C">
              <w:rPr>
                <w:rFonts w:asciiTheme="minorHAnsi" w:hAnsiTheme="minorHAnsi" w:cstheme="minorHAnsi"/>
                <w:sz w:val="24"/>
                <w:szCs w:val="24"/>
                <w:lang w:val="en-GB"/>
              </w:rPr>
              <w:t xml:space="preserve"> </w:t>
            </w:r>
            <w:proofErr w:type="spellStart"/>
            <w:r w:rsidRPr="001F0C6C">
              <w:rPr>
                <w:rFonts w:asciiTheme="minorHAnsi" w:hAnsiTheme="minorHAnsi" w:cstheme="minorHAnsi"/>
                <w:sz w:val="24"/>
                <w:szCs w:val="24"/>
                <w:lang w:val="en-GB"/>
              </w:rPr>
              <w:t>protokołu</w:t>
            </w:r>
            <w:proofErr w:type="spellEnd"/>
            <w:r w:rsidRPr="001F0C6C">
              <w:rPr>
                <w:rFonts w:asciiTheme="minorHAnsi" w:hAnsiTheme="minorHAnsi" w:cstheme="minorHAnsi"/>
                <w:sz w:val="24"/>
                <w:szCs w:val="24"/>
                <w:lang w:val="en-GB"/>
              </w:rPr>
              <w:t xml:space="preserve"> SIP. </w:t>
            </w:r>
          </w:p>
          <w:p w14:paraId="4E45961E" w14:textId="77777777" w:rsidR="00753FF5" w:rsidRPr="008502CD" w:rsidRDefault="00753FF5" w:rsidP="007823A1">
            <w:pPr>
              <w:pStyle w:val="Akapitzlist"/>
              <w:numPr>
                <w:ilvl w:val="0"/>
                <w:numId w:val="22"/>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W ramach systemu istnieje możliwość tworzenia wydzielonych stref bezpieczeństwa np. DMZ, LAN, WAN.</w:t>
            </w:r>
          </w:p>
          <w:p w14:paraId="5E9CD277" w14:textId="466242BF" w:rsidR="00753FF5" w:rsidRPr="008502CD" w:rsidRDefault="00753FF5" w:rsidP="007823A1">
            <w:pPr>
              <w:pStyle w:val="Akapitzlist"/>
              <w:numPr>
                <w:ilvl w:val="0"/>
                <w:numId w:val="22"/>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Możliwość wykorzystania w polityce bezpieczeństwa zewnętrznych repozytoriów zawierających: kategorie URL, adresy IP, </w:t>
            </w:r>
            <w:proofErr w:type="spellStart"/>
            <w:r w:rsidRPr="008502CD">
              <w:rPr>
                <w:rFonts w:asciiTheme="minorHAnsi" w:hAnsiTheme="minorHAnsi" w:cstheme="minorHAnsi"/>
                <w:sz w:val="24"/>
                <w:szCs w:val="24"/>
              </w:rPr>
              <w:t>hash'e</w:t>
            </w:r>
            <w:proofErr w:type="spellEnd"/>
            <w:r w:rsidRPr="008502CD">
              <w:rPr>
                <w:rFonts w:asciiTheme="minorHAnsi" w:hAnsiTheme="minorHAnsi" w:cstheme="minorHAnsi"/>
                <w:sz w:val="24"/>
                <w:szCs w:val="24"/>
              </w:rPr>
              <w:t>.</w:t>
            </w:r>
          </w:p>
          <w:p w14:paraId="414309B4" w14:textId="77777777" w:rsidR="00753FF5" w:rsidRPr="008502CD" w:rsidRDefault="00753FF5" w:rsidP="007823A1">
            <w:pPr>
              <w:pStyle w:val="Akapitzlist"/>
              <w:numPr>
                <w:ilvl w:val="0"/>
                <w:numId w:val="22"/>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lastRenderedPageBreak/>
              <w:t>Polityka firewall umożliwia filtrowanie ruchu w zależności od kraju, do którego przypisane są adresy IP źródłowe lub docelowe.</w:t>
            </w:r>
          </w:p>
          <w:p w14:paraId="43D81C80" w14:textId="77777777" w:rsidR="00753FF5" w:rsidRPr="008502CD" w:rsidRDefault="00753FF5" w:rsidP="007823A1">
            <w:pPr>
              <w:pStyle w:val="Akapitzlist"/>
              <w:numPr>
                <w:ilvl w:val="0"/>
                <w:numId w:val="22"/>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Możliwość ustawienia przedziału czasu, w którym dana reguła w politykach firewall jest aktywna.</w:t>
            </w:r>
          </w:p>
          <w:p w14:paraId="54CA39BC" w14:textId="77777777" w:rsidR="00753FF5" w:rsidRPr="008502CD" w:rsidRDefault="00753FF5" w:rsidP="007823A1">
            <w:pPr>
              <w:pStyle w:val="Akapitzlist"/>
              <w:numPr>
                <w:ilvl w:val="0"/>
                <w:numId w:val="22"/>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Element systemu realizujący funkcję Firewall integruje się z następującymi rozwiązaniami SDN w celu dynamicznego pobierania informacji o zainstalowanych maszynach wirtualnych po to, aby użyć ich przy budowaniu polityk kontroli dostępu.</w:t>
            </w:r>
          </w:p>
          <w:p w14:paraId="6D15B5F7" w14:textId="77777777" w:rsidR="00753FF5" w:rsidRPr="008502CD" w:rsidRDefault="00753FF5" w:rsidP="007823A1">
            <w:pPr>
              <w:pStyle w:val="Akapitzlist"/>
              <w:numPr>
                <w:ilvl w:val="0"/>
                <w:numId w:val="25"/>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Amazon Web Services (AWS).</w:t>
            </w:r>
          </w:p>
          <w:p w14:paraId="74F2A84F" w14:textId="77777777" w:rsidR="00753FF5" w:rsidRPr="008502CD" w:rsidRDefault="00753FF5" w:rsidP="007823A1">
            <w:pPr>
              <w:pStyle w:val="Akapitzlist"/>
              <w:numPr>
                <w:ilvl w:val="0"/>
                <w:numId w:val="26"/>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Microsoft </w:t>
            </w:r>
            <w:proofErr w:type="spellStart"/>
            <w:r w:rsidRPr="008502CD">
              <w:rPr>
                <w:rFonts w:asciiTheme="minorHAnsi" w:hAnsiTheme="minorHAnsi" w:cstheme="minorHAnsi"/>
                <w:sz w:val="24"/>
                <w:szCs w:val="24"/>
              </w:rPr>
              <w:t>Azure</w:t>
            </w:r>
            <w:proofErr w:type="spellEnd"/>
            <w:r w:rsidRPr="008502CD">
              <w:rPr>
                <w:rFonts w:asciiTheme="minorHAnsi" w:hAnsiTheme="minorHAnsi" w:cstheme="minorHAnsi"/>
                <w:sz w:val="24"/>
                <w:szCs w:val="24"/>
              </w:rPr>
              <w:t>.</w:t>
            </w:r>
          </w:p>
          <w:p w14:paraId="1C2FC7FA" w14:textId="77777777" w:rsidR="00753FF5" w:rsidRPr="008502CD" w:rsidRDefault="00753FF5" w:rsidP="007823A1">
            <w:pPr>
              <w:pStyle w:val="Akapitzlist"/>
              <w:numPr>
                <w:ilvl w:val="0"/>
                <w:numId w:val="27"/>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Cisco ACI.</w:t>
            </w:r>
          </w:p>
          <w:p w14:paraId="70177D3C" w14:textId="77777777" w:rsidR="00753FF5" w:rsidRPr="008502CD" w:rsidRDefault="00753FF5" w:rsidP="007823A1">
            <w:pPr>
              <w:pStyle w:val="Akapitzlist"/>
              <w:numPr>
                <w:ilvl w:val="0"/>
                <w:numId w:val="28"/>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Google </w:t>
            </w:r>
            <w:proofErr w:type="spellStart"/>
            <w:r w:rsidRPr="008502CD">
              <w:rPr>
                <w:rFonts w:asciiTheme="minorHAnsi" w:hAnsiTheme="minorHAnsi" w:cstheme="minorHAnsi"/>
                <w:sz w:val="24"/>
                <w:szCs w:val="24"/>
              </w:rPr>
              <w:t>Cloud</w:t>
            </w:r>
            <w:proofErr w:type="spellEnd"/>
            <w:r w:rsidRPr="008502CD">
              <w:rPr>
                <w:rFonts w:asciiTheme="minorHAnsi" w:hAnsiTheme="minorHAnsi" w:cstheme="minorHAnsi"/>
                <w:sz w:val="24"/>
                <w:szCs w:val="24"/>
              </w:rPr>
              <w:t xml:space="preserve"> Platform (GCP).</w:t>
            </w:r>
          </w:p>
          <w:p w14:paraId="502C6892" w14:textId="77777777" w:rsidR="00753FF5" w:rsidRPr="008502CD" w:rsidRDefault="00753FF5" w:rsidP="007823A1">
            <w:pPr>
              <w:pStyle w:val="Akapitzlist"/>
              <w:numPr>
                <w:ilvl w:val="0"/>
                <w:numId w:val="29"/>
              </w:numPr>
              <w:suppressAutoHyphens w:val="0"/>
              <w:ind w:left="1068"/>
              <w:contextualSpacing/>
              <w:jc w:val="both"/>
              <w:textAlignment w:val="auto"/>
              <w:rPr>
                <w:rFonts w:asciiTheme="minorHAnsi" w:hAnsiTheme="minorHAnsi" w:cstheme="minorHAnsi"/>
                <w:sz w:val="24"/>
                <w:szCs w:val="24"/>
              </w:rPr>
            </w:pPr>
            <w:proofErr w:type="spellStart"/>
            <w:r w:rsidRPr="008502CD">
              <w:rPr>
                <w:rFonts w:asciiTheme="minorHAnsi" w:hAnsiTheme="minorHAnsi" w:cstheme="minorHAnsi"/>
                <w:sz w:val="24"/>
                <w:szCs w:val="24"/>
              </w:rPr>
              <w:t>OpenStack</w:t>
            </w:r>
            <w:proofErr w:type="spellEnd"/>
            <w:r w:rsidRPr="008502CD">
              <w:rPr>
                <w:rFonts w:asciiTheme="minorHAnsi" w:hAnsiTheme="minorHAnsi" w:cstheme="minorHAnsi"/>
                <w:sz w:val="24"/>
                <w:szCs w:val="24"/>
              </w:rPr>
              <w:t>.</w:t>
            </w:r>
          </w:p>
          <w:p w14:paraId="52B499F5" w14:textId="77777777" w:rsidR="00753FF5" w:rsidRPr="008502CD" w:rsidRDefault="00753FF5" w:rsidP="007823A1">
            <w:pPr>
              <w:pStyle w:val="Akapitzlist"/>
              <w:numPr>
                <w:ilvl w:val="0"/>
                <w:numId w:val="30"/>
              </w:numPr>
              <w:suppressAutoHyphens w:val="0"/>
              <w:ind w:left="1068"/>
              <w:contextualSpacing/>
              <w:jc w:val="both"/>
              <w:textAlignment w:val="auto"/>
              <w:rPr>
                <w:rFonts w:asciiTheme="minorHAnsi" w:hAnsiTheme="minorHAnsi" w:cstheme="minorHAnsi"/>
                <w:sz w:val="24"/>
                <w:szCs w:val="24"/>
              </w:rPr>
            </w:pPr>
            <w:proofErr w:type="spellStart"/>
            <w:r w:rsidRPr="008502CD">
              <w:rPr>
                <w:rFonts w:asciiTheme="minorHAnsi" w:hAnsiTheme="minorHAnsi" w:cstheme="minorHAnsi"/>
                <w:sz w:val="24"/>
                <w:szCs w:val="24"/>
              </w:rPr>
              <w:t>VMware</w:t>
            </w:r>
            <w:proofErr w:type="spellEnd"/>
            <w:r w:rsidRPr="008502CD">
              <w:rPr>
                <w:rFonts w:asciiTheme="minorHAnsi" w:hAnsiTheme="minorHAnsi" w:cstheme="minorHAnsi"/>
                <w:sz w:val="24"/>
                <w:szCs w:val="24"/>
              </w:rPr>
              <w:t xml:space="preserve"> NSX.</w:t>
            </w:r>
          </w:p>
          <w:p w14:paraId="38C63847" w14:textId="65C80806" w:rsidR="0030303F" w:rsidRPr="008502CD" w:rsidRDefault="00753FF5" w:rsidP="007823A1">
            <w:pPr>
              <w:pStyle w:val="Akapitzlist"/>
              <w:numPr>
                <w:ilvl w:val="0"/>
                <w:numId w:val="31"/>
              </w:numPr>
              <w:suppressAutoHyphens w:val="0"/>
              <w:ind w:left="1068"/>
              <w:contextualSpacing/>
              <w:jc w:val="both"/>
              <w:textAlignment w:val="auto"/>
              <w:rPr>
                <w:rFonts w:asciiTheme="minorHAnsi" w:hAnsiTheme="minorHAnsi" w:cstheme="minorHAnsi"/>
                <w:sz w:val="24"/>
                <w:szCs w:val="24"/>
              </w:rPr>
            </w:pPr>
            <w:proofErr w:type="spellStart"/>
            <w:r w:rsidRPr="008502CD">
              <w:rPr>
                <w:rFonts w:asciiTheme="minorHAnsi" w:hAnsiTheme="minorHAnsi" w:cstheme="minorHAnsi"/>
                <w:sz w:val="24"/>
                <w:szCs w:val="24"/>
              </w:rPr>
              <w:t>Kubernetes</w:t>
            </w:r>
            <w:proofErr w:type="spellEnd"/>
            <w:r w:rsidRPr="008502CD">
              <w:rPr>
                <w:rFonts w:asciiTheme="minorHAnsi" w:hAnsiTheme="minorHAnsi" w:cstheme="minorHAnsi"/>
                <w:sz w:val="24"/>
                <w:szCs w:val="24"/>
              </w:rPr>
              <w:t>.</w:t>
            </w:r>
          </w:p>
        </w:tc>
      </w:tr>
      <w:tr w:rsidR="0030303F" w:rsidRPr="0030303F" w14:paraId="43828337"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1B2E5722" w14:textId="77777777" w:rsidR="0030303F" w:rsidRPr="0030303F" w:rsidRDefault="0030303F" w:rsidP="0030303F">
            <w:pPr>
              <w:pStyle w:val="Default"/>
              <w:spacing w:after="49"/>
              <w:rPr>
                <w:rFonts w:asciiTheme="minorHAnsi" w:hAnsiTheme="minorHAnsi" w:cstheme="minorHAnsi"/>
                <w:b/>
                <w:bCs/>
              </w:rPr>
            </w:pPr>
            <w:r w:rsidRPr="0030303F">
              <w:rPr>
                <w:rFonts w:asciiTheme="minorHAnsi" w:hAnsiTheme="minorHAnsi" w:cstheme="minorHAnsi"/>
                <w:b/>
                <w:bCs/>
              </w:rPr>
              <w:lastRenderedPageBreak/>
              <w:t>Połączenia VPN:</w:t>
            </w:r>
          </w:p>
        </w:tc>
        <w:tc>
          <w:tcPr>
            <w:tcW w:w="11340" w:type="dxa"/>
            <w:tcBorders>
              <w:top w:val="single" w:sz="4" w:space="0" w:color="auto"/>
              <w:left w:val="single" w:sz="4" w:space="0" w:color="auto"/>
              <w:bottom w:val="single" w:sz="4" w:space="0" w:color="auto"/>
              <w:right w:val="single" w:sz="4" w:space="0" w:color="auto"/>
            </w:tcBorders>
            <w:vAlign w:val="center"/>
          </w:tcPr>
          <w:p w14:paraId="2F3AC380" w14:textId="77777777" w:rsidR="00753FF5" w:rsidRPr="008502CD" w:rsidRDefault="00753FF5" w:rsidP="00753FF5">
            <w:pPr>
              <w:pStyle w:val="Akapitzlist"/>
              <w:suppressAutoHyphens w:val="0"/>
              <w:ind w:left="720"/>
              <w:contextualSpacing/>
              <w:jc w:val="both"/>
              <w:textAlignment w:val="auto"/>
              <w:rPr>
                <w:rFonts w:asciiTheme="minorHAnsi" w:hAnsiTheme="minorHAnsi" w:cstheme="minorHAnsi"/>
                <w:sz w:val="24"/>
                <w:szCs w:val="24"/>
              </w:rPr>
            </w:pPr>
          </w:p>
          <w:p w14:paraId="798951EF" w14:textId="226C490A" w:rsidR="00753FF5" w:rsidRPr="008502CD" w:rsidRDefault="00753FF5" w:rsidP="007823A1">
            <w:pPr>
              <w:pStyle w:val="Akapitzlist"/>
              <w:numPr>
                <w:ilvl w:val="0"/>
                <w:numId w:val="32"/>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System umożliwia konfigurację połączeń typu </w:t>
            </w:r>
            <w:proofErr w:type="spellStart"/>
            <w:r w:rsidRPr="008502CD">
              <w:rPr>
                <w:rFonts w:asciiTheme="minorHAnsi" w:hAnsiTheme="minorHAnsi" w:cstheme="minorHAnsi"/>
                <w:sz w:val="24"/>
                <w:szCs w:val="24"/>
              </w:rPr>
              <w:t>IPSec</w:t>
            </w:r>
            <w:proofErr w:type="spellEnd"/>
            <w:r w:rsidRPr="008502CD">
              <w:rPr>
                <w:rFonts w:asciiTheme="minorHAnsi" w:hAnsiTheme="minorHAnsi" w:cstheme="minorHAnsi"/>
                <w:sz w:val="24"/>
                <w:szCs w:val="24"/>
              </w:rPr>
              <w:t xml:space="preserve"> VPN. W zakresie tej funkcji zapewnia:</w:t>
            </w:r>
          </w:p>
          <w:p w14:paraId="24194645" w14:textId="77777777" w:rsidR="00753FF5" w:rsidRPr="008502CD" w:rsidRDefault="00753FF5" w:rsidP="007823A1">
            <w:pPr>
              <w:pStyle w:val="Akapitzlist"/>
              <w:numPr>
                <w:ilvl w:val="0"/>
                <w:numId w:val="33"/>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Wsparcie dla IKE v1 oraz v2.</w:t>
            </w:r>
          </w:p>
          <w:p w14:paraId="78A99610" w14:textId="117AB626" w:rsidR="00753FF5" w:rsidRPr="008502CD" w:rsidRDefault="00753FF5" w:rsidP="007823A1">
            <w:pPr>
              <w:pStyle w:val="Akapitzlist"/>
              <w:numPr>
                <w:ilvl w:val="0"/>
                <w:numId w:val="34"/>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Obsługę szyfrowania protokołem minimum AES z </w:t>
            </w:r>
            <w:proofErr w:type="gramStart"/>
            <w:r w:rsidRPr="008502CD">
              <w:rPr>
                <w:rFonts w:asciiTheme="minorHAnsi" w:hAnsiTheme="minorHAnsi" w:cstheme="minorHAnsi"/>
                <w:sz w:val="24"/>
                <w:szCs w:val="24"/>
              </w:rPr>
              <w:t xml:space="preserve">kluczem  </w:t>
            </w:r>
            <w:r w:rsidR="007B0746" w:rsidRPr="00B21FC8">
              <w:rPr>
                <w:rFonts w:asciiTheme="minorHAnsi" w:hAnsiTheme="minorHAnsi" w:cstheme="minorHAnsi"/>
                <w:sz w:val="24"/>
                <w:szCs w:val="24"/>
              </w:rPr>
              <w:t>256</w:t>
            </w:r>
            <w:proofErr w:type="gramEnd"/>
            <w:r w:rsidRPr="00B21FC8">
              <w:rPr>
                <w:rFonts w:asciiTheme="minorHAnsi" w:hAnsiTheme="minorHAnsi" w:cstheme="minorHAnsi"/>
                <w:sz w:val="24"/>
                <w:szCs w:val="24"/>
              </w:rPr>
              <w:t xml:space="preserve"> </w:t>
            </w:r>
            <w:r w:rsidR="00B21FC8">
              <w:rPr>
                <w:rFonts w:asciiTheme="minorHAnsi" w:hAnsiTheme="minorHAnsi" w:cstheme="minorHAnsi"/>
                <w:sz w:val="24"/>
                <w:szCs w:val="24"/>
              </w:rPr>
              <w:t>lub</w:t>
            </w:r>
            <w:r w:rsidRPr="00B21FC8">
              <w:rPr>
                <w:rFonts w:asciiTheme="minorHAnsi" w:hAnsiTheme="minorHAnsi" w:cstheme="minorHAnsi"/>
                <w:sz w:val="24"/>
                <w:szCs w:val="24"/>
              </w:rPr>
              <w:t xml:space="preserve"> 5</w:t>
            </w:r>
            <w:r w:rsidR="007B0746" w:rsidRPr="00B21FC8">
              <w:rPr>
                <w:rFonts w:asciiTheme="minorHAnsi" w:hAnsiTheme="minorHAnsi" w:cstheme="minorHAnsi"/>
                <w:sz w:val="24"/>
                <w:szCs w:val="24"/>
              </w:rPr>
              <w:t>12</w:t>
            </w:r>
            <w:r w:rsidRPr="00B21FC8">
              <w:rPr>
                <w:rFonts w:asciiTheme="minorHAnsi" w:hAnsiTheme="minorHAnsi" w:cstheme="minorHAnsi"/>
                <w:sz w:val="24"/>
                <w:szCs w:val="24"/>
              </w:rPr>
              <w:t xml:space="preserve"> </w:t>
            </w:r>
            <w:r w:rsidRPr="008502CD">
              <w:rPr>
                <w:rFonts w:asciiTheme="minorHAnsi" w:hAnsiTheme="minorHAnsi" w:cstheme="minorHAnsi"/>
                <w:sz w:val="24"/>
                <w:szCs w:val="24"/>
              </w:rPr>
              <w:t xml:space="preserve">bitów w trybie pracy </w:t>
            </w:r>
            <w:proofErr w:type="spellStart"/>
            <w:r w:rsidRPr="008502CD">
              <w:rPr>
                <w:rFonts w:asciiTheme="minorHAnsi" w:hAnsiTheme="minorHAnsi" w:cstheme="minorHAnsi"/>
                <w:sz w:val="24"/>
                <w:szCs w:val="24"/>
              </w:rPr>
              <w:t>Galois</w:t>
            </w:r>
            <w:proofErr w:type="spellEnd"/>
            <w:r w:rsidRPr="008502CD">
              <w:rPr>
                <w:rFonts w:asciiTheme="minorHAnsi" w:hAnsiTheme="minorHAnsi" w:cstheme="minorHAnsi"/>
                <w:sz w:val="24"/>
                <w:szCs w:val="24"/>
              </w:rPr>
              <w:t>/</w:t>
            </w:r>
            <w:proofErr w:type="spellStart"/>
            <w:r w:rsidRPr="008502CD">
              <w:rPr>
                <w:rFonts w:asciiTheme="minorHAnsi" w:hAnsiTheme="minorHAnsi" w:cstheme="minorHAnsi"/>
                <w:sz w:val="24"/>
                <w:szCs w:val="24"/>
              </w:rPr>
              <w:t>Counter</w:t>
            </w:r>
            <w:proofErr w:type="spellEnd"/>
            <w:r w:rsidRPr="008502CD">
              <w:rPr>
                <w:rFonts w:asciiTheme="minorHAnsi" w:hAnsiTheme="minorHAnsi" w:cstheme="minorHAnsi"/>
                <w:sz w:val="24"/>
                <w:szCs w:val="24"/>
              </w:rPr>
              <w:t xml:space="preserve"> </w:t>
            </w:r>
            <w:proofErr w:type="spellStart"/>
            <w:proofErr w:type="gramStart"/>
            <w:r w:rsidRPr="008502CD">
              <w:rPr>
                <w:rFonts w:asciiTheme="minorHAnsi" w:hAnsiTheme="minorHAnsi" w:cstheme="minorHAnsi"/>
                <w:sz w:val="24"/>
                <w:szCs w:val="24"/>
              </w:rPr>
              <w:t>Mode</w:t>
            </w:r>
            <w:proofErr w:type="spellEnd"/>
            <w:r w:rsidRPr="008502CD">
              <w:rPr>
                <w:rFonts w:asciiTheme="minorHAnsi" w:hAnsiTheme="minorHAnsi" w:cstheme="minorHAnsi"/>
                <w:sz w:val="24"/>
                <w:szCs w:val="24"/>
              </w:rPr>
              <w:t>(</w:t>
            </w:r>
            <w:proofErr w:type="gramEnd"/>
            <w:r w:rsidRPr="008502CD">
              <w:rPr>
                <w:rFonts w:asciiTheme="minorHAnsi" w:hAnsiTheme="minorHAnsi" w:cstheme="minorHAnsi"/>
                <w:sz w:val="24"/>
                <w:szCs w:val="24"/>
              </w:rPr>
              <w:t>GCM).</w:t>
            </w:r>
          </w:p>
          <w:p w14:paraId="1CEECB37" w14:textId="77777777" w:rsidR="00753FF5" w:rsidRPr="008502CD" w:rsidRDefault="00753FF5" w:rsidP="007823A1">
            <w:pPr>
              <w:pStyle w:val="Akapitzlist"/>
              <w:numPr>
                <w:ilvl w:val="0"/>
                <w:numId w:val="35"/>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Obsługa protokołu </w:t>
            </w:r>
            <w:proofErr w:type="spellStart"/>
            <w:r w:rsidRPr="008502CD">
              <w:rPr>
                <w:rFonts w:asciiTheme="minorHAnsi" w:hAnsiTheme="minorHAnsi" w:cstheme="minorHAnsi"/>
                <w:sz w:val="24"/>
                <w:szCs w:val="24"/>
              </w:rPr>
              <w:t>Diffie-</w:t>
            </w:r>
            <w:proofErr w:type="gramStart"/>
            <w:r w:rsidRPr="008502CD">
              <w:rPr>
                <w:rFonts w:asciiTheme="minorHAnsi" w:hAnsiTheme="minorHAnsi" w:cstheme="minorHAnsi"/>
                <w:sz w:val="24"/>
                <w:szCs w:val="24"/>
              </w:rPr>
              <w:t>Hellman</w:t>
            </w:r>
            <w:proofErr w:type="spellEnd"/>
            <w:r w:rsidRPr="008502CD">
              <w:rPr>
                <w:rFonts w:asciiTheme="minorHAnsi" w:hAnsiTheme="minorHAnsi" w:cstheme="minorHAnsi"/>
                <w:sz w:val="24"/>
                <w:szCs w:val="24"/>
              </w:rPr>
              <w:t xml:space="preserve">  grup</w:t>
            </w:r>
            <w:proofErr w:type="gramEnd"/>
            <w:r w:rsidRPr="008502CD">
              <w:rPr>
                <w:rFonts w:asciiTheme="minorHAnsi" w:hAnsiTheme="minorHAnsi" w:cstheme="minorHAnsi"/>
                <w:sz w:val="24"/>
                <w:szCs w:val="24"/>
              </w:rPr>
              <w:t xml:space="preserve"> 19, 20.</w:t>
            </w:r>
          </w:p>
          <w:p w14:paraId="0FF6C9EF" w14:textId="77777777" w:rsidR="00753FF5" w:rsidRPr="008502CD" w:rsidRDefault="00753FF5" w:rsidP="007823A1">
            <w:pPr>
              <w:pStyle w:val="Akapitzlist"/>
              <w:numPr>
                <w:ilvl w:val="0"/>
                <w:numId w:val="36"/>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Wsparcie dla Pracy w topologii Hub and </w:t>
            </w:r>
            <w:proofErr w:type="spellStart"/>
            <w:r w:rsidRPr="008502CD">
              <w:rPr>
                <w:rFonts w:asciiTheme="minorHAnsi" w:hAnsiTheme="minorHAnsi" w:cstheme="minorHAnsi"/>
                <w:sz w:val="24"/>
                <w:szCs w:val="24"/>
              </w:rPr>
              <w:t>Spoke</w:t>
            </w:r>
            <w:proofErr w:type="spellEnd"/>
            <w:r w:rsidRPr="008502CD">
              <w:rPr>
                <w:rFonts w:asciiTheme="minorHAnsi" w:hAnsiTheme="minorHAnsi" w:cstheme="minorHAnsi"/>
                <w:sz w:val="24"/>
                <w:szCs w:val="24"/>
              </w:rPr>
              <w:t xml:space="preserve"> oraz </w:t>
            </w:r>
            <w:proofErr w:type="spellStart"/>
            <w:r w:rsidRPr="008502CD">
              <w:rPr>
                <w:rFonts w:asciiTheme="minorHAnsi" w:hAnsiTheme="minorHAnsi" w:cstheme="minorHAnsi"/>
                <w:sz w:val="24"/>
                <w:szCs w:val="24"/>
              </w:rPr>
              <w:t>Mesh</w:t>
            </w:r>
            <w:proofErr w:type="spellEnd"/>
            <w:r w:rsidRPr="008502CD">
              <w:rPr>
                <w:rFonts w:asciiTheme="minorHAnsi" w:hAnsiTheme="minorHAnsi" w:cstheme="minorHAnsi"/>
                <w:sz w:val="24"/>
                <w:szCs w:val="24"/>
              </w:rPr>
              <w:t>.</w:t>
            </w:r>
          </w:p>
          <w:p w14:paraId="09AD9E35" w14:textId="77777777" w:rsidR="00753FF5" w:rsidRPr="008502CD" w:rsidRDefault="00753FF5" w:rsidP="007823A1">
            <w:pPr>
              <w:pStyle w:val="Akapitzlist"/>
              <w:numPr>
                <w:ilvl w:val="0"/>
                <w:numId w:val="37"/>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Tworzenie połączeń typu Site-to-Site oraz Client-to-Site.</w:t>
            </w:r>
          </w:p>
          <w:p w14:paraId="649B1C90" w14:textId="77777777" w:rsidR="00753FF5" w:rsidRPr="008502CD" w:rsidRDefault="00753FF5" w:rsidP="007823A1">
            <w:pPr>
              <w:pStyle w:val="Akapitzlist"/>
              <w:numPr>
                <w:ilvl w:val="0"/>
                <w:numId w:val="38"/>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Monitorowanie stanu tuneli VPN i stałego utrzymywania ich aktywności.</w:t>
            </w:r>
          </w:p>
          <w:p w14:paraId="2DA39AD4" w14:textId="77777777" w:rsidR="00753FF5" w:rsidRPr="008502CD" w:rsidRDefault="00753FF5" w:rsidP="007823A1">
            <w:pPr>
              <w:pStyle w:val="Akapitzlist"/>
              <w:numPr>
                <w:ilvl w:val="0"/>
                <w:numId w:val="39"/>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Możliwość wyboru tunelu przez protokoły: dynamicznego routingu (np. OSPF) oraz routingu statycznego.</w:t>
            </w:r>
          </w:p>
          <w:p w14:paraId="78777AAC" w14:textId="77777777" w:rsidR="00753FF5" w:rsidRPr="008502CD" w:rsidRDefault="00753FF5" w:rsidP="007823A1">
            <w:pPr>
              <w:pStyle w:val="Akapitzlist"/>
              <w:numPr>
                <w:ilvl w:val="0"/>
                <w:numId w:val="40"/>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Wsparcie dla następujących typów uwierzytelniania: </w:t>
            </w:r>
            <w:proofErr w:type="spellStart"/>
            <w:r w:rsidRPr="008502CD">
              <w:rPr>
                <w:rFonts w:asciiTheme="minorHAnsi" w:hAnsiTheme="minorHAnsi" w:cstheme="minorHAnsi"/>
                <w:sz w:val="24"/>
                <w:szCs w:val="24"/>
              </w:rPr>
              <w:t>pre-shared</w:t>
            </w:r>
            <w:proofErr w:type="spellEnd"/>
            <w:r w:rsidRPr="008502CD">
              <w:rPr>
                <w:rFonts w:asciiTheme="minorHAnsi" w:hAnsiTheme="minorHAnsi" w:cstheme="minorHAnsi"/>
                <w:sz w:val="24"/>
                <w:szCs w:val="24"/>
              </w:rPr>
              <w:t xml:space="preserve"> </w:t>
            </w:r>
            <w:proofErr w:type="spellStart"/>
            <w:r w:rsidRPr="008502CD">
              <w:rPr>
                <w:rFonts w:asciiTheme="minorHAnsi" w:hAnsiTheme="minorHAnsi" w:cstheme="minorHAnsi"/>
                <w:sz w:val="24"/>
                <w:szCs w:val="24"/>
              </w:rPr>
              <w:t>key</w:t>
            </w:r>
            <w:proofErr w:type="spellEnd"/>
            <w:r w:rsidRPr="008502CD">
              <w:rPr>
                <w:rFonts w:asciiTheme="minorHAnsi" w:hAnsiTheme="minorHAnsi" w:cstheme="minorHAnsi"/>
                <w:sz w:val="24"/>
                <w:szCs w:val="24"/>
              </w:rPr>
              <w:t>, certyfikat.</w:t>
            </w:r>
          </w:p>
          <w:p w14:paraId="1AAA1983" w14:textId="77777777" w:rsidR="00753FF5" w:rsidRPr="008502CD" w:rsidRDefault="00753FF5" w:rsidP="007823A1">
            <w:pPr>
              <w:pStyle w:val="Akapitzlist"/>
              <w:numPr>
                <w:ilvl w:val="0"/>
                <w:numId w:val="41"/>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Możliwość ustawienia maksymalnej liczby tuneli </w:t>
            </w:r>
            <w:proofErr w:type="spellStart"/>
            <w:r w:rsidRPr="008502CD">
              <w:rPr>
                <w:rFonts w:asciiTheme="minorHAnsi" w:hAnsiTheme="minorHAnsi" w:cstheme="minorHAnsi"/>
                <w:sz w:val="24"/>
                <w:szCs w:val="24"/>
              </w:rPr>
              <w:t>IPSec</w:t>
            </w:r>
            <w:proofErr w:type="spellEnd"/>
            <w:r w:rsidRPr="008502CD">
              <w:rPr>
                <w:rFonts w:asciiTheme="minorHAnsi" w:hAnsiTheme="minorHAnsi" w:cstheme="minorHAnsi"/>
                <w:sz w:val="24"/>
                <w:szCs w:val="24"/>
              </w:rPr>
              <w:t xml:space="preserve"> negocjowanych (nawiązywanych) jednocześnie w celu ochrony zasobów systemu.</w:t>
            </w:r>
          </w:p>
          <w:p w14:paraId="0AA18857" w14:textId="77777777" w:rsidR="00753FF5" w:rsidRPr="008502CD" w:rsidRDefault="00753FF5" w:rsidP="007823A1">
            <w:pPr>
              <w:pStyle w:val="Akapitzlist"/>
              <w:numPr>
                <w:ilvl w:val="0"/>
                <w:numId w:val="42"/>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lastRenderedPageBreak/>
              <w:t xml:space="preserve">Możliwość monitorowania wybranego tunelu </w:t>
            </w:r>
            <w:proofErr w:type="spellStart"/>
            <w:r w:rsidRPr="008502CD">
              <w:rPr>
                <w:rFonts w:asciiTheme="minorHAnsi" w:hAnsiTheme="minorHAnsi" w:cstheme="minorHAnsi"/>
                <w:sz w:val="24"/>
                <w:szCs w:val="24"/>
              </w:rPr>
              <w:t>IPSec</w:t>
            </w:r>
            <w:proofErr w:type="spellEnd"/>
            <w:r w:rsidRPr="008502CD">
              <w:rPr>
                <w:rFonts w:asciiTheme="minorHAnsi" w:hAnsiTheme="minorHAnsi" w:cstheme="minorHAnsi"/>
                <w:sz w:val="24"/>
                <w:szCs w:val="24"/>
              </w:rPr>
              <w:t xml:space="preserve"> </w:t>
            </w:r>
            <w:proofErr w:type="spellStart"/>
            <w:r w:rsidRPr="008502CD">
              <w:rPr>
                <w:rFonts w:asciiTheme="minorHAnsi" w:hAnsiTheme="minorHAnsi" w:cstheme="minorHAnsi"/>
                <w:sz w:val="24"/>
                <w:szCs w:val="24"/>
              </w:rPr>
              <w:t>site</w:t>
            </w:r>
            <w:proofErr w:type="spellEnd"/>
            <w:r w:rsidRPr="008502CD">
              <w:rPr>
                <w:rFonts w:asciiTheme="minorHAnsi" w:hAnsiTheme="minorHAnsi" w:cstheme="minorHAnsi"/>
                <w:sz w:val="24"/>
                <w:szCs w:val="24"/>
              </w:rPr>
              <w:t>-to-</w:t>
            </w:r>
            <w:proofErr w:type="spellStart"/>
            <w:r w:rsidRPr="008502CD">
              <w:rPr>
                <w:rFonts w:asciiTheme="minorHAnsi" w:hAnsiTheme="minorHAnsi" w:cstheme="minorHAnsi"/>
                <w:sz w:val="24"/>
                <w:szCs w:val="24"/>
              </w:rPr>
              <w:t>site</w:t>
            </w:r>
            <w:proofErr w:type="spellEnd"/>
            <w:r w:rsidRPr="008502CD">
              <w:rPr>
                <w:rFonts w:asciiTheme="minorHAnsi" w:hAnsiTheme="minorHAnsi" w:cstheme="minorHAnsi"/>
                <w:sz w:val="24"/>
                <w:szCs w:val="24"/>
              </w:rPr>
              <w:t xml:space="preserve"> i w przypadku jego niedostępności automatycznego aktywowania zapasowego tunelu.</w:t>
            </w:r>
          </w:p>
          <w:p w14:paraId="71F82B99" w14:textId="77777777" w:rsidR="00753FF5" w:rsidRPr="008502CD" w:rsidRDefault="00753FF5" w:rsidP="007823A1">
            <w:pPr>
              <w:pStyle w:val="Akapitzlist"/>
              <w:numPr>
                <w:ilvl w:val="0"/>
                <w:numId w:val="43"/>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Obsługę mechanizmów: </w:t>
            </w:r>
            <w:proofErr w:type="spellStart"/>
            <w:r w:rsidRPr="008502CD">
              <w:rPr>
                <w:rFonts w:asciiTheme="minorHAnsi" w:hAnsiTheme="minorHAnsi" w:cstheme="minorHAnsi"/>
                <w:sz w:val="24"/>
                <w:szCs w:val="24"/>
              </w:rPr>
              <w:t>IPSec</w:t>
            </w:r>
            <w:proofErr w:type="spellEnd"/>
            <w:r w:rsidRPr="008502CD">
              <w:rPr>
                <w:rFonts w:asciiTheme="minorHAnsi" w:hAnsiTheme="minorHAnsi" w:cstheme="minorHAnsi"/>
                <w:sz w:val="24"/>
                <w:szCs w:val="24"/>
              </w:rPr>
              <w:t xml:space="preserve"> NAT </w:t>
            </w:r>
            <w:proofErr w:type="spellStart"/>
            <w:r w:rsidRPr="008502CD">
              <w:rPr>
                <w:rFonts w:asciiTheme="minorHAnsi" w:hAnsiTheme="minorHAnsi" w:cstheme="minorHAnsi"/>
                <w:sz w:val="24"/>
                <w:szCs w:val="24"/>
              </w:rPr>
              <w:t>Traversal</w:t>
            </w:r>
            <w:proofErr w:type="spellEnd"/>
            <w:r w:rsidRPr="008502CD">
              <w:rPr>
                <w:rFonts w:asciiTheme="minorHAnsi" w:hAnsiTheme="minorHAnsi" w:cstheme="minorHAnsi"/>
                <w:sz w:val="24"/>
                <w:szCs w:val="24"/>
              </w:rPr>
              <w:t xml:space="preserve">, DPD, </w:t>
            </w:r>
            <w:proofErr w:type="spellStart"/>
            <w:r w:rsidRPr="008502CD">
              <w:rPr>
                <w:rFonts w:asciiTheme="minorHAnsi" w:hAnsiTheme="minorHAnsi" w:cstheme="minorHAnsi"/>
                <w:sz w:val="24"/>
                <w:szCs w:val="24"/>
              </w:rPr>
              <w:t>Xauth</w:t>
            </w:r>
            <w:proofErr w:type="spellEnd"/>
            <w:r w:rsidRPr="008502CD">
              <w:rPr>
                <w:rFonts w:asciiTheme="minorHAnsi" w:hAnsiTheme="minorHAnsi" w:cstheme="minorHAnsi"/>
                <w:sz w:val="24"/>
                <w:szCs w:val="24"/>
              </w:rPr>
              <w:t>.</w:t>
            </w:r>
          </w:p>
          <w:p w14:paraId="58AD7D0C" w14:textId="77777777" w:rsidR="00753FF5" w:rsidRPr="008502CD" w:rsidRDefault="00753FF5" w:rsidP="007823A1">
            <w:pPr>
              <w:pStyle w:val="Akapitzlist"/>
              <w:numPr>
                <w:ilvl w:val="0"/>
                <w:numId w:val="44"/>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Mechanizm „Split </w:t>
            </w:r>
            <w:proofErr w:type="spellStart"/>
            <w:r w:rsidRPr="008502CD">
              <w:rPr>
                <w:rFonts w:asciiTheme="minorHAnsi" w:hAnsiTheme="minorHAnsi" w:cstheme="minorHAnsi"/>
                <w:sz w:val="24"/>
                <w:szCs w:val="24"/>
              </w:rPr>
              <w:t>tunneling</w:t>
            </w:r>
            <w:proofErr w:type="spellEnd"/>
            <w:r w:rsidRPr="008502CD">
              <w:rPr>
                <w:rFonts w:asciiTheme="minorHAnsi" w:hAnsiTheme="minorHAnsi" w:cstheme="minorHAnsi"/>
                <w:sz w:val="24"/>
                <w:szCs w:val="24"/>
              </w:rPr>
              <w:t>” dla połączeń Client-to-Site.</w:t>
            </w:r>
          </w:p>
          <w:p w14:paraId="12A327EE" w14:textId="77777777" w:rsidR="00753FF5" w:rsidRPr="008502CD" w:rsidRDefault="00753FF5" w:rsidP="007823A1">
            <w:pPr>
              <w:pStyle w:val="Akapitzlist"/>
              <w:numPr>
                <w:ilvl w:val="0"/>
                <w:numId w:val="32"/>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System umożliwia konfigurację połączeń typu SSL VPN. W zakresie tej funkcji zapewnia:</w:t>
            </w:r>
          </w:p>
          <w:p w14:paraId="183F7E86" w14:textId="77777777" w:rsidR="00753FF5" w:rsidRPr="008502CD" w:rsidRDefault="00753FF5" w:rsidP="007823A1">
            <w:pPr>
              <w:pStyle w:val="Akapitzlist"/>
              <w:numPr>
                <w:ilvl w:val="0"/>
                <w:numId w:val="45"/>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Pracę w trybie </w:t>
            </w:r>
            <w:proofErr w:type="spellStart"/>
            <w:r w:rsidRPr="008502CD">
              <w:rPr>
                <w:rFonts w:asciiTheme="minorHAnsi" w:hAnsiTheme="minorHAnsi" w:cstheme="minorHAnsi"/>
                <w:sz w:val="24"/>
                <w:szCs w:val="24"/>
              </w:rPr>
              <w:t>Tunnel</w:t>
            </w:r>
            <w:proofErr w:type="spellEnd"/>
            <w:r w:rsidRPr="008502CD">
              <w:rPr>
                <w:rFonts w:asciiTheme="minorHAnsi" w:hAnsiTheme="minorHAnsi" w:cstheme="minorHAnsi"/>
                <w:sz w:val="24"/>
                <w:szCs w:val="24"/>
              </w:rPr>
              <w:t xml:space="preserve"> z możliwością włączenia funkcji „Split </w:t>
            </w:r>
            <w:proofErr w:type="spellStart"/>
            <w:r w:rsidRPr="008502CD">
              <w:rPr>
                <w:rFonts w:asciiTheme="minorHAnsi" w:hAnsiTheme="minorHAnsi" w:cstheme="minorHAnsi"/>
                <w:sz w:val="24"/>
                <w:szCs w:val="24"/>
              </w:rPr>
              <w:t>tunneling</w:t>
            </w:r>
            <w:proofErr w:type="spellEnd"/>
            <w:r w:rsidRPr="008502CD">
              <w:rPr>
                <w:rFonts w:asciiTheme="minorHAnsi" w:hAnsiTheme="minorHAnsi" w:cstheme="minorHAnsi"/>
                <w:sz w:val="24"/>
                <w:szCs w:val="24"/>
              </w:rPr>
              <w:t>” przy zastosowaniu dedykowanego klienta.</w:t>
            </w:r>
          </w:p>
          <w:p w14:paraId="7A770833" w14:textId="705AA183" w:rsidR="0030303F" w:rsidRPr="008502CD" w:rsidRDefault="00753FF5" w:rsidP="007823A1">
            <w:pPr>
              <w:pStyle w:val="Akapitzlist"/>
              <w:numPr>
                <w:ilvl w:val="0"/>
                <w:numId w:val="32"/>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Producent rozwiązania posiada w ofercie oprogramowanie klienckie VPN, które umożliwia realizację połączeń </w:t>
            </w:r>
            <w:proofErr w:type="spellStart"/>
            <w:r w:rsidRPr="008502CD">
              <w:rPr>
                <w:rFonts w:asciiTheme="minorHAnsi" w:hAnsiTheme="minorHAnsi" w:cstheme="minorHAnsi"/>
                <w:sz w:val="24"/>
                <w:szCs w:val="24"/>
              </w:rPr>
              <w:t>IPSec</w:t>
            </w:r>
            <w:proofErr w:type="spellEnd"/>
            <w:r w:rsidRPr="008502CD">
              <w:rPr>
                <w:rFonts w:asciiTheme="minorHAnsi" w:hAnsiTheme="minorHAnsi" w:cstheme="minorHAnsi"/>
                <w:sz w:val="24"/>
                <w:szCs w:val="24"/>
              </w:rPr>
              <w:t xml:space="preserve"> VPN lub SSL VPN. Oprogramowanie klienckie </w:t>
            </w:r>
            <w:proofErr w:type="spellStart"/>
            <w:r w:rsidRPr="008502CD">
              <w:rPr>
                <w:rFonts w:asciiTheme="minorHAnsi" w:hAnsiTheme="minorHAnsi" w:cstheme="minorHAnsi"/>
                <w:sz w:val="24"/>
                <w:szCs w:val="24"/>
              </w:rPr>
              <w:t>vpn</w:t>
            </w:r>
            <w:proofErr w:type="spellEnd"/>
            <w:r w:rsidRPr="008502CD">
              <w:rPr>
                <w:rFonts w:asciiTheme="minorHAnsi" w:hAnsiTheme="minorHAnsi" w:cstheme="minorHAnsi"/>
                <w:sz w:val="24"/>
                <w:szCs w:val="24"/>
              </w:rPr>
              <w:t xml:space="preserve"> jest dostępne jako opcja i nie jest wymagane w implementacji.</w:t>
            </w:r>
          </w:p>
        </w:tc>
      </w:tr>
      <w:tr w:rsidR="0030303F" w:rsidRPr="0030303F" w14:paraId="43F14682"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00F0A409" w14:textId="77777777" w:rsidR="0030303F" w:rsidRPr="0030303F" w:rsidRDefault="0030303F" w:rsidP="0030303F">
            <w:pPr>
              <w:pStyle w:val="Default"/>
              <w:spacing w:after="49"/>
              <w:rPr>
                <w:rFonts w:asciiTheme="minorHAnsi" w:hAnsiTheme="minorHAnsi" w:cstheme="minorHAnsi"/>
                <w:b/>
                <w:bCs/>
              </w:rPr>
            </w:pPr>
            <w:r w:rsidRPr="0030303F">
              <w:rPr>
                <w:rFonts w:asciiTheme="minorHAnsi" w:hAnsiTheme="minorHAnsi" w:cstheme="minorHAnsi"/>
                <w:b/>
                <w:bCs/>
              </w:rPr>
              <w:lastRenderedPageBreak/>
              <w:t xml:space="preserve">Routing i obsługa </w:t>
            </w:r>
            <w:proofErr w:type="gramStart"/>
            <w:r w:rsidRPr="0030303F">
              <w:rPr>
                <w:rFonts w:asciiTheme="minorHAnsi" w:hAnsiTheme="minorHAnsi" w:cstheme="minorHAnsi"/>
                <w:b/>
                <w:bCs/>
              </w:rPr>
              <w:t>łączy</w:t>
            </w:r>
            <w:proofErr w:type="gramEnd"/>
            <w:r w:rsidRPr="0030303F">
              <w:rPr>
                <w:rFonts w:asciiTheme="minorHAnsi" w:hAnsiTheme="minorHAnsi" w:cstheme="minorHAnsi"/>
                <w:b/>
                <w:bCs/>
              </w:rPr>
              <w:t xml:space="preserve"> WAN:</w:t>
            </w:r>
          </w:p>
        </w:tc>
        <w:tc>
          <w:tcPr>
            <w:tcW w:w="11340" w:type="dxa"/>
            <w:tcBorders>
              <w:top w:val="single" w:sz="4" w:space="0" w:color="auto"/>
              <w:left w:val="single" w:sz="4" w:space="0" w:color="auto"/>
              <w:bottom w:val="single" w:sz="4" w:space="0" w:color="auto"/>
              <w:right w:val="single" w:sz="4" w:space="0" w:color="auto"/>
            </w:tcBorders>
            <w:vAlign w:val="center"/>
          </w:tcPr>
          <w:p w14:paraId="5AFB3D38" w14:textId="77777777" w:rsidR="00753FF5" w:rsidRPr="008502CD" w:rsidRDefault="00753FF5" w:rsidP="00753FF5">
            <w:pPr>
              <w:jc w:val="both"/>
              <w:rPr>
                <w:rFonts w:asciiTheme="minorHAnsi" w:hAnsiTheme="minorHAnsi" w:cstheme="minorHAnsi"/>
                <w:sz w:val="24"/>
                <w:szCs w:val="24"/>
              </w:rPr>
            </w:pPr>
          </w:p>
          <w:p w14:paraId="70F89261" w14:textId="362F9887" w:rsidR="00753FF5" w:rsidRPr="008502CD" w:rsidRDefault="00753FF5" w:rsidP="00753FF5">
            <w:pPr>
              <w:jc w:val="both"/>
              <w:rPr>
                <w:rFonts w:asciiTheme="minorHAnsi" w:hAnsiTheme="minorHAnsi" w:cstheme="minorHAnsi"/>
                <w:sz w:val="24"/>
                <w:szCs w:val="24"/>
              </w:rPr>
            </w:pPr>
            <w:r w:rsidRPr="008502CD">
              <w:rPr>
                <w:rFonts w:asciiTheme="minorHAnsi" w:hAnsiTheme="minorHAnsi" w:cstheme="minorHAnsi"/>
                <w:sz w:val="24"/>
                <w:szCs w:val="24"/>
              </w:rPr>
              <w:t>W zakresie routingu rozwiązanie zapewnia obsługę:</w:t>
            </w:r>
          </w:p>
          <w:p w14:paraId="0B148E20" w14:textId="77777777" w:rsidR="00753FF5" w:rsidRPr="008502CD" w:rsidRDefault="00753FF5" w:rsidP="007823A1">
            <w:pPr>
              <w:pStyle w:val="Akapitzlist"/>
              <w:numPr>
                <w:ilvl w:val="0"/>
                <w:numId w:val="46"/>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Routingu statycznego.</w:t>
            </w:r>
          </w:p>
          <w:p w14:paraId="2E9D10E8" w14:textId="77777777" w:rsidR="00753FF5" w:rsidRPr="008502CD" w:rsidRDefault="00753FF5" w:rsidP="007823A1">
            <w:pPr>
              <w:pStyle w:val="Akapitzlist"/>
              <w:numPr>
                <w:ilvl w:val="0"/>
                <w:numId w:val="46"/>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Policy </w:t>
            </w:r>
            <w:proofErr w:type="spellStart"/>
            <w:r w:rsidRPr="008502CD">
              <w:rPr>
                <w:rFonts w:asciiTheme="minorHAnsi" w:hAnsiTheme="minorHAnsi" w:cstheme="minorHAnsi"/>
                <w:sz w:val="24"/>
                <w:szCs w:val="24"/>
              </w:rPr>
              <w:t>Based</w:t>
            </w:r>
            <w:proofErr w:type="spellEnd"/>
            <w:r w:rsidRPr="008502CD">
              <w:rPr>
                <w:rFonts w:asciiTheme="minorHAnsi" w:hAnsiTheme="minorHAnsi" w:cstheme="minorHAnsi"/>
                <w:sz w:val="24"/>
                <w:szCs w:val="24"/>
              </w:rPr>
              <w:t xml:space="preserve"> Routingu (w tym: wybór trasy w zależności od adresu źródłowego, protokołu sieciowego).</w:t>
            </w:r>
          </w:p>
          <w:p w14:paraId="5A9E5F5C" w14:textId="77777777" w:rsidR="00753FF5" w:rsidRPr="008502CD" w:rsidRDefault="00753FF5" w:rsidP="007823A1">
            <w:pPr>
              <w:pStyle w:val="Akapitzlist"/>
              <w:numPr>
                <w:ilvl w:val="0"/>
                <w:numId w:val="46"/>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Protokołów dynamicznego routingu w oparciu o protokoły: RIPv2 (w tym </w:t>
            </w:r>
            <w:proofErr w:type="spellStart"/>
            <w:r w:rsidRPr="008502CD">
              <w:rPr>
                <w:rFonts w:asciiTheme="minorHAnsi" w:hAnsiTheme="minorHAnsi" w:cstheme="minorHAnsi"/>
                <w:sz w:val="24"/>
                <w:szCs w:val="24"/>
              </w:rPr>
              <w:t>RIPng</w:t>
            </w:r>
            <w:proofErr w:type="spellEnd"/>
            <w:r w:rsidRPr="008502CD">
              <w:rPr>
                <w:rFonts w:asciiTheme="minorHAnsi" w:hAnsiTheme="minorHAnsi" w:cstheme="minorHAnsi"/>
                <w:sz w:val="24"/>
                <w:szCs w:val="24"/>
              </w:rPr>
              <w:t>), OSPF (w tym OSPFv3), BGP oraz PIM.</w:t>
            </w:r>
          </w:p>
          <w:p w14:paraId="08BD266A" w14:textId="77777777" w:rsidR="00753FF5" w:rsidRPr="008502CD" w:rsidRDefault="00753FF5" w:rsidP="007823A1">
            <w:pPr>
              <w:pStyle w:val="Akapitzlist"/>
              <w:numPr>
                <w:ilvl w:val="0"/>
                <w:numId w:val="46"/>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Możliwość filtrowania tras rozgłaszanych w protokołach dynamicznego routingu.</w:t>
            </w:r>
          </w:p>
          <w:p w14:paraId="5B7769C0" w14:textId="77777777" w:rsidR="00753FF5" w:rsidRPr="008502CD" w:rsidRDefault="00753FF5" w:rsidP="007823A1">
            <w:pPr>
              <w:pStyle w:val="Akapitzlist"/>
              <w:numPr>
                <w:ilvl w:val="0"/>
                <w:numId w:val="46"/>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ECMP (</w:t>
            </w:r>
            <w:proofErr w:type="spellStart"/>
            <w:r w:rsidRPr="008502CD">
              <w:rPr>
                <w:rFonts w:asciiTheme="minorHAnsi" w:hAnsiTheme="minorHAnsi" w:cstheme="minorHAnsi"/>
                <w:sz w:val="24"/>
                <w:szCs w:val="24"/>
              </w:rPr>
              <w:t>Equal</w:t>
            </w:r>
            <w:proofErr w:type="spellEnd"/>
            <w:r w:rsidRPr="008502CD">
              <w:rPr>
                <w:rFonts w:asciiTheme="minorHAnsi" w:hAnsiTheme="minorHAnsi" w:cstheme="minorHAnsi"/>
                <w:sz w:val="24"/>
                <w:szCs w:val="24"/>
              </w:rPr>
              <w:t xml:space="preserve"> </w:t>
            </w:r>
            <w:proofErr w:type="spellStart"/>
            <w:r w:rsidRPr="008502CD">
              <w:rPr>
                <w:rFonts w:asciiTheme="minorHAnsi" w:hAnsiTheme="minorHAnsi" w:cstheme="minorHAnsi"/>
                <w:sz w:val="24"/>
                <w:szCs w:val="24"/>
              </w:rPr>
              <w:t>cost</w:t>
            </w:r>
            <w:proofErr w:type="spellEnd"/>
            <w:r w:rsidRPr="008502CD">
              <w:rPr>
                <w:rFonts w:asciiTheme="minorHAnsi" w:hAnsiTheme="minorHAnsi" w:cstheme="minorHAnsi"/>
                <w:sz w:val="24"/>
                <w:szCs w:val="24"/>
              </w:rPr>
              <w:t xml:space="preserve"> </w:t>
            </w:r>
            <w:proofErr w:type="spellStart"/>
            <w:r w:rsidRPr="008502CD">
              <w:rPr>
                <w:rFonts w:asciiTheme="minorHAnsi" w:hAnsiTheme="minorHAnsi" w:cstheme="minorHAnsi"/>
                <w:sz w:val="24"/>
                <w:szCs w:val="24"/>
              </w:rPr>
              <w:t>multi-path</w:t>
            </w:r>
            <w:proofErr w:type="spellEnd"/>
            <w:r w:rsidRPr="008502CD">
              <w:rPr>
                <w:rFonts w:asciiTheme="minorHAnsi" w:hAnsiTheme="minorHAnsi" w:cstheme="minorHAnsi"/>
                <w:sz w:val="24"/>
                <w:szCs w:val="24"/>
              </w:rPr>
              <w:t>) – wybór wielu równoważnych tras w tablicy routingu.</w:t>
            </w:r>
          </w:p>
          <w:p w14:paraId="0F20E244" w14:textId="77777777" w:rsidR="00753FF5" w:rsidRPr="008502CD" w:rsidRDefault="00753FF5" w:rsidP="007823A1">
            <w:pPr>
              <w:pStyle w:val="Akapitzlist"/>
              <w:numPr>
                <w:ilvl w:val="0"/>
                <w:numId w:val="46"/>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BFD (</w:t>
            </w:r>
            <w:proofErr w:type="spellStart"/>
            <w:r w:rsidRPr="008502CD">
              <w:rPr>
                <w:rFonts w:asciiTheme="minorHAnsi" w:hAnsiTheme="minorHAnsi" w:cstheme="minorHAnsi"/>
                <w:sz w:val="24"/>
                <w:szCs w:val="24"/>
              </w:rPr>
              <w:t>Bidirectional</w:t>
            </w:r>
            <w:proofErr w:type="spellEnd"/>
            <w:r w:rsidRPr="008502CD">
              <w:rPr>
                <w:rFonts w:asciiTheme="minorHAnsi" w:hAnsiTheme="minorHAnsi" w:cstheme="minorHAnsi"/>
                <w:sz w:val="24"/>
                <w:szCs w:val="24"/>
              </w:rPr>
              <w:t xml:space="preserve"> </w:t>
            </w:r>
            <w:proofErr w:type="spellStart"/>
            <w:r w:rsidRPr="008502CD">
              <w:rPr>
                <w:rFonts w:asciiTheme="minorHAnsi" w:hAnsiTheme="minorHAnsi" w:cstheme="minorHAnsi"/>
                <w:sz w:val="24"/>
                <w:szCs w:val="24"/>
              </w:rPr>
              <w:t>Forwarding</w:t>
            </w:r>
            <w:proofErr w:type="spellEnd"/>
            <w:r w:rsidRPr="008502CD">
              <w:rPr>
                <w:rFonts w:asciiTheme="minorHAnsi" w:hAnsiTheme="minorHAnsi" w:cstheme="minorHAnsi"/>
                <w:sz w:val="24"/>
                <w:szCs w:val="24"/>
              </w:rPr>
              <w:t xml:space="preserve"> </w:t>
            </w:r>
            <w:proofErr w:type="spellStart"/>
            <w:r w:rsidRPr="008502CD">
              <w:rPr>
                <w:rFonts w:asciiTheme="minorHAnsi" w:hAnsiTheme="minorHAnsi" w:cstheme="minorHAnsi"/>
                <w:sz w:val="24"/>
                <w:szCs w:val="24"/>
              </w:rPr>
              <w:t>Detection</w:t>
            </w:r>
            <w:proofErr w:type="spellEnd"/>
            <w:r w:rsidRPr="008502CD">
              <w:rPr>
                <w:rFonts w:asciiTheme="minorHAnsi" w:hAnsiTheme="minorHAnsi" w:cstheme="minorHAnsi"/>
                <w:sz w:val="24"/>
                <w:szCs w:val="24"/>
              </w:rPr>
              <w:t>).</w:t>
            </w:r>
          </w:p>
          <w:p w14:paraId="06FD7154" w14:textId="79406314" w:rsidR="0030303F" w:rsidRPr="008502CD" w:rsidRDefault="00753FF5" w:rsidP="007823A1">
            <w:pPr>
              <w:pStyle w:val="Akapitzlist"/>
              <w:numPr>
                <w:ilvl w:val="0"/>
                <w:numId w:val="46"/>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Monitoringu dostępności wybranego adresu IP z danego interfejsu urządzenia i w przypadku jego niedostępności automatyczne usunięcie wybranych tras z tablicy routingu.</w:t>
            </w:r>
          </w:p>
        </w:tc>
      </w:tr>
      <w:tr w:rsidR="00753FF5" w:rsidRPr="0030303F" w14:paraId="2C977AC9" w14:textId="77777777" w:rsidTr="0030303F">
        <w:tc>
          <w:tcPr>
            <w:tcW w:w="2802" w:type="dxa"/>
            <w:tcBorders>
              <w:top w:val="single" w:sz="4" w:space="0" w:color="auto"/>
              <w:left w:val="single" w:sz="4" w:space="0" w:color="auto"/>
              <w:bottom w:val="single" w:sz="4" w:space="0" w:color="auto"/>
              <w:right w:val="single" w:sz="4" w:space="0" w:color="auto"/>
            </w:tcBorders>
            <w:vAlign w:val="center"/>
          </w:tcPr>
          <w:p w14:paraId="361ED1A3" w14:textId="291BB307" w:rsidR="00753FF5" w:rsidRPr="0030303F" w:rsidRDefault="00753FF5" w:rsidP="0030303F">
            <w:pPr>
              <w:pStyle w:val="Default"/>
              <w:spacing w:after="49"/>
              <w:rPr>
                <w:rFonts w:asciiTheme="minorHAnsi" w:hAnsiTheme="minorHAnsi" w:cstheme="minorHAnsi"/>
                <w:b/>
                <w:bCs/>
              </w:rPr>
            </w:pPr>
            <w:r>
              <w:rPr>
                <w:rFonts w:asciiTheme="minorHAnsi" w:hAnsiTheme="minorHAnsi" w:cstheme="minorHAnsi"/>
                <w:b/>
                <w:bCs/>
              </w:rPr>
              <w:t>Funkcje SD-WAN</w:t>
            </w:r>
          </w:p>
        </w:tc>
        <w:tc>
          <w:tcPr>
            <w:tcW w:w="11340" w:type="dxa"/>
            <w:tcBorders>
              <w:top w:val="single" w:sz="4" w:space="0" w:color="auto"/>
              <w:left w:val="single" w:sz="4" w:space="0" w:color="auto"/>
              <w:bottom w:val="single" w:sz="4" w:space="0" w:color="auto"/>
              <w:right w:val="single" w:sz="4" w:space="0" w:color="auto"/>
            </w:tcBorders>
            <w:vAlign w:val="center"/>
          </w:tcPr>
          <w:p w14:paraId="72EB22AB" w14:textId="7B063B98" w:rsidR="00753FF5" w:rsidRPr="008502CD" w:rsidRDefault="00753FF5" w:rsidP="007823A1">
            <w:pPr>
              <w:pStyle w:val="Akapitzlist"/>
              <w:numPr>
                <w:ilvl w:val="0"/>
                <w:numId w:val="47"/>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System umożliwia wykorzystanie protokołów dynamicznego routingu przy konfiguracji równoważenia obciążenia do łączy WAN.</w:t>
            </w:r>
          </w:p>
          <w:p w14:paraId="575D2D16" w14:textId="2CA06482" w:rsidR="00EE2996" w:rsidRPr="001F0C6C" w:rsidRDefault="00753FF5" w:rsidP="001F0C6C">
            <w:pPr>
              <w:pStyle w:val="Akapitzlist"/>
              <w:numPr>
                <w:ilvl w:val="0"/>
                <w:numId w:val="47"/>
              </w:numPr>
              <w:suppressAutoHyphens w:val="0"/>
              <w:contextualSpacing/>
              <w:jc w:val="both"/>
              <w:textAlignment w:val="auto"/>
              <w:rPr>
                <w:rFonts w:asciiTheme="minorHAnsi" w:hAnsiTheme="minorHAnsi" w:cstheme="minorHAnsi"/>
                <w:sz w:val="24"/>
                <w:szCs w:val="24"/>
              </w:rPr>
            </w:pPr>
            <w:r w:rsidRPr="001F0C6C">
              <w:rPr>
                <w:rFonts w:asciiTheme="minorHAnsi" w:hAnsiTheme="minorHAnsi" w:cstheme="minorHAnsi"/>
                <w:sz w:val="24"/>
                <w:szCs w:val="24"/>
              </w:rPr>
              <w:t xml:space="preserve">SD-WAN wspiera zarówno interfejsy fizyczne jak i wirtualne (w tym VLAN, </w:t>
            </w:r>
            <w:proofErr w:type="spellStart"/>
            <w:r w:rsidRPr="001F0C6C">
              <w:rPr>
                <w:rFonts w:asciiTheme="minorHAnsi" w:hAnsiTheme="minorHAnsi" w:cstheme="minorHAnsi"/>
                <w:sz w:val="24"/>
                <w:szCs w:val="24"/>
              </w:rPr>
              <w:t>IPSec</w:t>
            </w:r>
            <w:proofErr w:type="spellEnd"/>
            <w:r w:rsidRPr="001F0C6C">
              <w:rPr>
                <w:rFonts w:asciiTheme="minorHAnsi" w:hAnsiTheme="minorHAnsi" w:cstheme="minorHAnsi"/>
                <w:sz w:val="24"/>
                <w:szCs w:val="24"/>
              </w:rPr>
              <w:t>).</w:t>
            </w:r>
          </w:p>
        </w:tc>
      </w:tr>
      <w:tr w:rsidR="0030303F" w:rsidRPr="0030303F" w14:paraId="0062810E"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6F125F41" w14:textId="77777777" w:rsidR="001F0C6C" w:rsidRDefault="001F0C6C" w:rsidP="0030303F">
            <w:pPr>
              <w:pStyle w:val="Default"/>
              <w:spacing w:after="49"/>
              <w:rPr>
                <w:rFonts w:asciiTheme="minorHAnsi" w:hAnsiTheme="minorHAnsi" w:cstheme="minorHAnsi"/>
                <w:b/>
                <w:bCs/>
              </w:rPr>
            </w:pPr>
          </w:p>
          <w:p w14:paraId="1A2ABC66" w14:textId="77777777" w:rsidR="0030303F" w:rsidRPr="0030303F" w:rsidRDefault="0030303F" w:rsidP="0030303F">
            <w:pPr>
              <w:pStyle w:val="Default"/>
              <w:spacing w:after="49"/>
              <w:rPr>
                <w:rFonts w:asciiTheme="minorHAnsi" w:hAnsiTheme="minorHAnsi" w:cstheme="minorHAnsi"/>
                <w:b/>
                <w:bCs/>
              </w:rPr>
            </w:pPr>
            <w:r w:rsidRPr="0030303F">
              <w:rPr>
                <w:rFonts w:asciiTheme="minorHAnsi" w:hAnsiTheme="minorHAnsi" w:cstheme="minorHAnsi"/>
                <w:b/>
                <w:bCs/>
              </w:rPr>
              <w:t>Zarządzanie pasmem:</w:t>
            </w:r>
          </w:p>
        </w:tc>
        <w:tc>
          <w:tcPr>
            <w:tcW w:w="11340" w:type="dxa"/>
            <w:tcBorders>
              <w:top w:val="single" w:sz="4" w:space="0" w:color="auto"/>
              <w:left w:val="single" w:sz="4" w:space="0" w:color="auto"/>
              <w:bottom w:val="single" w:sz="4" w:space="0" w:color="auto"/>
              <w:right w:val="single" w:sz="4" w:space="0" w:color="auto"/>
            </w:tcBorders>
            <w:vAlign w:val="center"/>
          </w:tcPr>
          <w:p w14:paraId="46380E4E" w14:textId="1BC1D257" w:rsidR="00753FF5" w:rsidRPr="008502CD" w:rsidRDefault="00753FF5" w:rsidP="007823A1">
            <w:pPr>
              <w:pStyle w:val="Akapitzlist"/>
              <w:numPr>
                <w:ilvl w:val="0"/>
                <w:numId w:val="48"/>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System Firewall umożliwia zarządzanie pasmem poprzez określenie: maksymalnej i gwarantowanej ilości pasma, oznaczanie DSCP oraz wskazanie priorytetu ruchu.</w:t>
            </w:r>
          </w:p>
          <w:p w14:paraId="6F8990AA" w14:textId="77777777" w:rsidR="00753FF5" w:rsidRPr="008502CD" w:rsidRDefault="00753FF5" w:rsidP="007823A1">
            <w:pPr>
              <w:pStyle w:val="Akapitzlist"/>
              <w:numPr>
                <w:ilvl w:val="0"/>
                <w:numId w:val="48"/>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lastRenderedPageBreak/>
              <w:t>System daje możliwość określania pasma dla poszczególnych aplikacji.</w:t>
            </w:r>
          </w:p>
          <w:p w14:paraId="0B7FAACB" w14:textId="77777777" w:rsidR="00753FF5" w:rsidRPr="008502CD" w:rsidRDefault="00753FF5" w:rsidP="007823A1">
            <w:pPr>
              <w:pStyle w:val="Akapitzlist"/>
              <w:numPr>
                <w:ilvl w:val="0"/>
                <w:numId w:val="48"/>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System pozwala zdefiniować pasmo dla wybranych użytkowników niezależnie od ich adresu IP.</w:t>
            </w:r>
          </w:p>
          <w:p w14:paraId="3936A4F1" w14:textId="3674F90E" w:rsidR="0030303F" w:rsidRPr="008502CD" w:rsidRDefault="00753FF5" w:rsidP="007823A1">
            <w:pPr>
              <w:pStyle w:val="Akapitzlist"/>
              <w:numPr>
                <w:ilvl w:val="0"/>
                <w:numId w:val="48"/>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System zapewnia możliwość zarządzania pasmem dla wybranych kategorii URL.</w:t>
            </w:r>
          </w:p>
        </w:tc>
      </w:tr>
      <w:tr w:rsidR="0030303F" w:rsidRPr="0030303F" w14:paraId="0E031C42"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5DFD9ED8" w14:textId="2E8180DF" w:rsidR="0030303F" w:rsidRPr="0030303F" w:rsidRDefault="00753FF5" w:rsidP="0030303F">
            <w:pPr>
              <w:pStyle w:val="Default"/>
              <w:spacing w:after="49"/>
              <w:rPr>
                <w:rFonts w:asciiTheme="minorHAnsi" w:hAnsiTheme="minorHAnsi" w:cstheme="minorHAnsi"/>
                <w:b/>
                <w:bCs/>
              </w:rPr>
            </w:pPr>
            <w:r>
              <w:rPr>
                <w:rFonts w:asciiTheme="minorHAnsi" w:hAnsiTheme="minorHAnsi" w:cstheme="minorHAnsi"/>
                <w:b/>
                <w:bCs/>
              </w:rPr>
              <w:lastRenderedPageBreak/>
              <w:t xml:space="preserve">Ochrona </w:t>
            </w:r>
            <w:r w:rsidR="0030303F" w:rsidRPr="0030303F">
              <w:rPr>
                <w:rFonts w:asciiTheme="minorHAnsi" w:hAnsiTheme="minorHAnsi" w:cstheme="minorHAnsi"/>
                <w:b/>
                <w:bCs/>
              </w:rPr>
              <w:t>Antywirusowa:</w:t>
            </w:r>
          </w:p>
        </w:tc>
        <w:tc>
          <w:tcPr>
            <w:tcW w:w="11340" w:type="dxa"/>
            <w:tcBorders>
              <w:top w:val="single" w:sz="4" w:space="0" w:color="auto"/>
              <w:left w:val="single" w:sz="4" w:space="0" w:color="auto"/>
              <w:bottom w:val="single" w:sz="4" w:space="0" w:color="auto"/>
              <w:right w:val="single" w:sz="4" w:space="0" w:color="auto"/>
            </w:tcBorders>
            <w:vAlign w:val="center"/>
          </w:tcPr>
          <w:p w14:paraId="35D40BA3" w14:textId="77777777" w:rsidR="00753FF5" w:rsidRPr="008502CD" w:rsidRDefault="00753FF5" w:rsidP="00753FF5">
            <w:pPr>
              <w:pStyle w:val="Akapitzlist"/>
              <w:suppressAutoHyphens w:val="0"/>
              <w:ind w:left="720"/>
              <w:contextualSpacing/>
              <w:jc w:val="both"/>
              <w:textAlignment w:val="auto"/>
              <w:rPr>
                <w:rFonts w:asciiTheme="minorHAnsi" w:hAnsiTheme="minorHAnsi" w:cstheme="minorHAnsi"/>
                <w:sz w:val="24"/>
                <w:szCs w:val="24"/>
              </w:rPr>
            </w:pPr>
          </w:p>
          <w:p w14:paraId="7814EF5D" w14:textId="12893C1E" w:rsidR="00753FF5" w:rsidRPr="008502CD" w:rsidRDefault="00753FF5" w:rsidP="007823A1">
            <w:pPr>
              <w:pStyle w:val="Akapitzlist"/>
              <w:numPr>
                <w:ilvl w:val="0"/>
                <w:numId w:val="49"/>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Silnik antywirusowy umożliwia skanowanie ruchu w obu kierunkach komunikacji dla protokołów działających na niestandardowych portach (np. FTP na porcie 2021).</w:t>
            </w:r>
          </w:p>
          <w:p w14:paraId="562FC11D" w14:textId="77777777" w:rsidR="00753FF5" w:rsidRPr="008502CD" w:rsidRDefault="00753FF5" w:rsidP="007823A1">
            <w:pPr>
              <w:pStyle w:val="Akapitzlist"/>
              <w:numPr>
                <w:ilvl w:val="0"/>
                <w:numId w:val="49"/>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Silnik antywirusowy zapewnia skanowanie następujących protokołów: HTTP, HTTPS, FTP, POP3, IMAP, SMTP, CIFS.</w:t>
            </w:r>
          </w:p>
          <w:p w14:paraId="011058F8" w14:textId="77777777" w:rsidR="00753FF5" w:rsidRPr="008502CD" w:rsidRDefault="00753FF5" w:rsidP="007823A1">
            <w:pPr>
              <w:pStyle w:val="Akapitzlist"/>
              <w:numPr>
                <w:ilvl w:val="0"/>
                <w:numId w:val="49"/>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W przypadku archiwów zagnieżdżonych istnieje możliwość określenia, ile zagnieżdżeń kompresji system będzie próbował zdekompresować w celu przeskanowania </w:t>
            </w:r>
            <w:proofErr w:type="gramStart"/>
            <w:r w:rsidRPr="008502CD">
              <w:rPr>
                <w:rFonts w:asciiTheme="minorHAnsi" w:hAnsiTheme="minorHAnsi" w:cstheme="minorHAnsi"/>
                <w:sz w:val="24"/>
                <w:szCs w:val="24"/>
              </w:rPr>
              <w:t>zawartości  lub</w:t>
            </w:r>
            <w:proofErr w:type="gramEnd"/>
            <w:r w:rsidRPr="008502CD">
              <w:rPr>
                <w:rFonts w:asciiTheme="minorHAnsi" w:hAnsiTheme="minorHAnsi" w:cstheme="minorHAnsi"/>
                <w:sz w:val="24"/>
                <w:szCs w:val="24"/>
              </w:rPr>
              <w:t xml:space="preserve"> umożliwia konfigurację maksymalnego czasu, który system bezpieczeństwa może poświęcić na dekompresję archiwum.</w:t>
            </w:r>
          </w:p>
          <w:p w14:paraId="6B31D6FE" w14:textId="77777777" w:rsidR="00753FF5" w:rsidRPr="008502CD" w:rsidRDefault="00753FF5" w:rsidP="007823A1">
            <w:pPr>
              <w:pStyle w:val="Akapitzlist"/>
              <w:numPr>
                <w:ilvl w:val="0"/>
                <w:numId w:val="49"/>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System umożliwia blokowanie i logowanie archiwów, które nie mogą zostać przeskanowane, ponieważ są zaszyfrowane, uszkodzone lub system nie wspiera inspekcji tego typu archiwów.</w:t>
            </w:r>
          </w:p>
          <w:p w14:paraId="7211B141" w14:textId="77777777" w:rsidR="00753FF5" w:rsidRPr="008502CD" w:rsidRDefault="00753FF5" w:rsidP="007823A1">
            <w:pPr>
              <w:pStyle w:val="Akapitzlist"/>
              <w:numPr>
                <w:ilvl w:val="0"/>
                <w:numId w:val="49"/>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System dysponuje sygnaturami do ochrony urządzeń mobilnych (co najmniej dla systemu operacyjnego Android).</w:t>
            </w:r>
          </w:p>
          <w:p w14:paraId="2BC9EE0B" w14:textId="77777777" w:rsidR="00753FF5" w:rsidRPr="008502CD" w:rsidRDefault="00753FF5" w:rsidP="007823A1">
            <w:pPr>
              <w:pStyle w:val="Akapitzlist"/>
              <w:numPr>
                <w:ilvl w:val="0"/>
                <w:numId w:val="49"/>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Baza sygnatur musi być aktualizowana automatycznie, zgodnie z harmonogramem definiowanym przez administratora.</w:t>
            </w:r>
          </w:p>
          <w:p w14:paraId="7CBDF755" w14:textId="77777777" w:rsidR="00753FF5" w:rsidRPr="008502CD" w:rsidRDefault="00753FF5" w:rsidP="007823A1">
            <w:pPr>
              <w:pStyle w:val="Akapitzlist"/>
              <w:numPr>
                <w:ilvl w:val="0"/>
                <w:numId w:val="49"/>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System współpracuje z dedykowaną platformą typu </w:t>
            </w:r>
            <w:proofErr w:type="spellStart"/>
            <w:r w:rsidRPr="008502CD">
              <w:rPr>
                <w:rFonts w:asciiTheme="minorHAnsi" w:hAnsiTheme="minorHAnsi" w:cstheme="minorHAnsi"/>
                <w:sz w:val="24"/>
                <w:szCs w:val="24"/>
              </w:rPr>
              <w:t>Sandbox</w:t>
            </w:r>
            <w:proofErr w:type="spellEnd"/>
            <w:r w:rsidRPr="008502CD">
              <w:rPr>
                <w:rFonts w:asciiTheme="minorHAnsi" w:hAnsiTheme="minorHAnsi" w:cstheme="minorHAnsi"/>
                <w:sz w:val="24"/>
                <w:szCs w:val="24"/>
              </w:rPr>
              <w:t xml:space="preserve"> lub usługą typu </w:t>
            </w:r>
            <w:proofErr w:type="spellStart"/>
            <w:r w:rsidRPr="008502CD">
              <w:rPr>
                <w:rFonts w:asciiTheme="minorHAnsi" w:hAnsiTheme="minorHAnsi" w:cstheme="minorHAnsi"/>
                <w:sz w:val="24"/>
                <w:szCs w:val="24"/>
              </w:rPr>
              <w:t>Sandbox</w:t>
            </w:r>
            <w:proofErr w:type="spellEnd"/>
            <w:r w:rsidRPr="008502CD">
              <w:rPr>
                <w:rFonts w:asciiTheme="minorHAnsi" w:hAnsiTheme="minorHAnsi" w:cstheme="minorHAnsi"/>
                <w:sz w:val="24"/>
                <w:szCs w:val="24"/>
              </w:rPr>
              <w:t xml:space="preserve"> realizowaną w chmurze. Konieczne jest zastosowanie platformy typu </w:t>
            </w:r>
            <w:proofErr w:type="spellStart"/>
            <w:r w:rsidRPr="008502CD">
              <w:rPr>
                <w:rFonts w:asciiTheme="minorHAnsi" w:hAnsiTheme="minorHAnsi" w:cstheme="minorHAnsi"/>
                <w:sz w:val="24"/>
                <w:szCs w:val="24"/>
              </w:rPr>
              <w:t>Sandbox</w:t>
            </w:r>
            <w:proofErr w:type="spellEnd"/>
            <w:r w:rsidRPr="008502CD">
              <w:rPr>
                <w:rFonts w:asciiTheme="minorHAnsi" w:hAnsiTheme="minorHAnsi" w:cstheme="minorHAnsi"/>
                <w:sz w:val="24"/>
                <w:szCs w:val="24"/>
              </w:rPr>
              <w:t xml:space="preserve"> wraz z niezbędnymi serwisami lub licencjami upoważniającymi do korzystania z usługi typu </w:t>
            </w:r>
            <w:proofErr w:type="spellStart"/>
            <w:r w:rsidRPr="008502CD">
              <w:rPr>
                <w:rFonts w:asciiTheme="minorHAnsi" w:hAnsiTheme="minorHAnsi" w:cstheme="minorHAnsi"/>
                <w:sz w:val="24"/>
                <w:szCs w:val="24"/>
              </w:rPr>
              <w:t>Sandbox</w:t>
            </w:r>
            <w:proofErr w:type="spellEnd"/>
            <w:r w:rsidRPr="008502CD">
              <w:rPr>
                <w:rFonts w:asciiTheme="minorHAnsi" w:hAnsiTheme="minorHAnsi" w:cstheme="minorHAnsi"/>
                <w:sz w:val="24"/>
                <w:szCs w:val="24"/>
              </w:rPr>
              <w:t xml:space="preserve"> w usłudze chmurowej realizowanej na terenie Unii Europejskiej.</w:t>
            </w:r>
          </w:p>
          <w:p w14:paraId="1EC661D4" w14:textId="77777777" w:rsidR="00753FF5" w:rsidRPr="008502CD" w:rsidRDefault="00753FF5" w:rsidP="007823A1">
            <w:pPr>
              <w:pStyle w:val="Akapitzlist"/>
              <w:numPr>
                <w:ilvl w:val="0"/>
                <w:numId w:val="49"/>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System zapewnia usuwanie aktywnej zawartości plików PDF oraz Microsoft Office bez konieczności blokowania transferu całych plików.</w:t>
            </w:r>
          </w:p>
          <w:p w14:paraId="3BA3D5DC" w14:textId="77777777" w:rsidR="00753FF5" w:rsidRPr="008502CD" w:rsidRDefault="00753FF5" w:rsidP="007823A1">
            <w:pPr>
              <w:pStyle w:val="Akapitzlist"/>
              <w:numPr>
                <w:ilvl w:val="0"/>
                <w:numId w:val="49"/>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Możliwość wykorzystania silnika sztucznej inteligencji AI wytrenowanego przez laboratoria producenta.</w:t>
            </w:r>
          </w:p>
          <w:p w14:paraId="0337C812" w14:textId="285A978E" w:rsidR="0030303F" w:rsidRPr="008502CD" w:rsidRDefault="00753FF5" w:rsidP="007823A1">
            <w:pPr>
              <w:pStyle w:val="Akapitzlist"/>
              <w:numPr>
                <w:ilvl w:val="0"/>
                <w:numId w:val="49"/>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Możliwość uruchomienia ochrony przed </w:t>
            </w:r>
            <w:proofErr w:type="spellStart"/>
            <w:r w:rsidRPr="008502CD">
              <w:rPr>
                <w:rFonts w:asciiTheme="minorHAnsi" w:hAnsiTheme="minorHAnsi" w:cstheme="minorHAnsi"/>
                <w:sz w:val="24"/>
                <w:szCs w:val="24"/>
              </w:rPr>
              <w:t>malware</w:t>
            </w:r>
            <w:proofErr w:type="spellEnd"/>
            <w:r w:rsidRPr="008502CD">
              <w:rPr>
                <w:rFonts w:asciiTheme="minorHAnsi" w:hAnsiTheme="minorHAnsi" w:cstheme="minorHAnsi"/>
                <w:sz w:val="24"/>
                <w:szCs w:val="24"/>
              </w:rPr>
              <w:t xml:space="preserve"> dla wybranego zakresu ruchu.</w:t>
            </w:r>
          </w:p>
        </w:tc>
      </w:tr>
      <w:tr w:rsidR="0030303F" w:rsidRPr="0030303F" w14:paraId="313370FF"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77E1482A" w14:textId="77777777" w:rsidR="001F0C6C" w:rsidRDefault="001F0C6C" w:rsidP="0030303F">
            <w:pPr>
              <w:pStyle w:val="Default"/>
              <w:spacing w:after="49"/>
              <w:rPr>
                <w:rFonts w:asciiTheme="minorHAnsi" w:hAnsiTheme="minorHAnsi" w:cstheme="minorHAnsi"/>
                <w:b/>
                <w:bCs/>
              </w:rPr>
            </w:pPr>
          </w:p>
          <w:p w14:paraId="285FBF8E" w14:textId="77777777" w:rsidR="0030303F" w:rsidRPr="0030303F" w:rsidRDefault="0030303F" w:rsidP="0030303F">
            <w:pPr>
              <w:pStyle w:val="Default"/>
              <w:spacing w:after="49"/>
              <w:rPr>
                <w:rFonts w:asciiTheme="minorHAnsi" w:hAnsiTheme="minorHAnsi" w:cstheme="minorHAnsi"/>
                <w:b/>
                <w:bCs/>
              </w:rPr>
            </w:pPr>
            <w:r w:rsidRPr="0030303F">
              <w:rPr>
                <w:rFonts w:asciiTheme="minorHAnsi" w:hAnsiTheme="minorHAnsi" w:cstheme="minorHAnsi"/>
                <w:b/>
                <w:bCs/>
              </w:rPr>
              <w:lastRenderedPageBreak/>
              <w:t>Ochrona przed atakami:</w:t>
            </w:r>
          </w:p>
        </w:tc>
        <w:tc>
          <w:tcPr>
            <w:tcW w:w="11340" w:type="dxa"/>
            <w:tcBorders>
              <w:top w:val="single" w:sz="4" w:space="0" w:color="auto"/>
              <w:left w:val="single" w:sz="4" w:space="0" w:color="auto"/>
              <w:bottom w:val="single" w:sz="4" w:space="0" w:color="auto"/>
              <w:right w:val="single" w:sz="4" w:space="0" w:color="auto"/>
            </w:tcBorders>
            <w:vAlign w:val="center"/>
          </w:tcPr>
          <w:p w14:paraId="46B18FB1" w14:textId="77777777" w:rsidR="00753FF5" w:rsidRPr="008502CD" w:rsidRDefault="00753FF5" w:rsidP="00753FF5">
            <w:pPr>
              <w:pStyle w:val="Akapitzlist"/>
              <w:suppressAutoHyphens w:val="0"/>
              <w:ind w:left="720"/>
              <w:contextualSpacing/>
              <w:jc w:val="both"/>
              <w:textAlignment w:val="auto"/>
              <w:rPr>
                <w:rFonts w:asciiTheme="minorHAnsi" w:hAnsiTheme="minorHAnsi" w:cstheme="minorHAnsi"/>
                <w:sz w:val="24"/>
                <w:szCs w:val="24"/>
              </w:rPr>
            </w:pPr>
          </w:p>
          <w:p w14:paraId="51B9F599" w14:textId="4CBE96F2" w:rsidR="00753FF5" w:rsidRPr="008502CD" w:rsidRDefault="00753FF5" w:rsidP="007823A1">
            <w:pPr>
              <w:pStyle w:val="Akapitzlist"/>
              <w:numPr>
                <w:ilvl w:val="0"/>
                <w:numId w:val="50"/>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lastRenderedPageBreak/>
              <w:t>Ochrona IPS opiera się co najmniej na analizie sygnaturowej oraz na analizie anomalii w protokołach sieciowych.</w:t>
            </w:r>
          </w:p>
          <w:p w14:paraId="660FD36F" w14:textId="77777777" w:rsidR="00753FF5" w:rsidRPr="008502CD" w:rsidRDefault="00753FF5" w:rsidP="007823A1">
            <w:pPr>
              <w:pStyle w:val="Akapitzlist"/>
              <w:numPr>
                <w:ilvl w:val="0"/>
                <w:numId w:val="50"/>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System chroni przed atakami na aplikacje pracujące na niestandardowych portach.</w:t>
            </w:r>
          </w:p>
          <w:p w14:paraId="082F35E6" w14:textId="77777777" w:rsidR="00753FF5" w:rsidRPr="008502CD" w:rsidRDefault="00753FF5" w:rsidP="007823A1">
            <w:pPr>
              <w:pStyle w:val="Akapitzlist"/>
              <w:numPr>
                <w:ilvl w:val="0"/>
                <w:numId w:val="50"/>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Baza sygnatur ataków zawiera minimum 5000 wpisów i jest aktualizowana automatycznie, zgodnie z harmonogramem definiowanym przez administratora.</w:t>
            </w:r>
          </w:p>
          <w:p w14:paraId="1633739A" w14:textId="77777777" w:rsidR="00753FF5" w:rsidRPr="008502CD" w:rsidRDefault="00753FF5" w:rsidP="007823A1">
            <w:pPr>
              <w:pStyle w:val="Akapitzlist"/>
              <w:numPr>
                <w:ilvl w:val="0"/>
                <w:numId w:val="50"/>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Administrator systemu ma możliwość definiowania własnych wyjątków oraz własnych sygnatur.</w:t>
            </w:r>
          </w:p>
          <w:p w14:paraId="4EE69384" w14:textId="77777777" w:rsidR="00753FF5" w:rsidRPr="008502CD" w:rsidRDefault="00753FF5" w:rsidP="007823A1">
            <w:pPr>
              <w:pStyle w:val="Akapitzlist"/>
              <w:numPr>
                <w:ilvl w:val="0"/>
                <w:numId w:val="50"/>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System zapewnia wykrywanie anomalii protokołów i ruchu sieciowego, realizując tym samym podstawową ochronę przed atakami typu </w:t>
            </w:r>
            <w:proofErr w:type="spellStart"/>
            <w:r w:rsidRPr="008502CD">
              <w:rPr>
                <w:rFonts w:asciiTheme="minorHAnsi" w:hAnsiTheme="minorHAnsi" w:cstheme="minorHAnsi"/>
                <w:sz w:val="24"/>
                <w:szCs w:val="24"/>
              </w:rPr>
              <w:t>DoS</w:t>
            </w:r>
            <w:proofErr w:type="spellEnd"/>
            <w:r w:rsidRPr="008502CD">
              <w:rPr>
                <w:rFonts w:asciiTheme="minorHAnsi" w:hAnsiTheme="minorHAnsi" w:cstheme="minorHAnsi"/>
                <w:sz w:val="24"/>
                <w:szCs w:val="24"/>
              </w:rPr>
              <w:t xml:space="preserve"> oraz </w:t>
            </w:r>
            <w:proofErr w:type="spellStart"/>
            <w:r w:rsidRPr="008502CD">
              <w:rPr>
                <w:rFonts w:asciiTheme="minorHAnsi" w:hAnsiTheme="minorHAnsi" w:cstheme="minorHAnsi"/>
                <w:sz w:val="24"/>
                <w:szCs w:val="24"/>
              </w:rPr>
              <w:t>DDoS</w:t>
            </w:r>
            <w:proofErr w:type="spellEnd"/>
            <w:r w:rsidRPr="008502CD">
              <w:rPr>
                <w:rFonts w:asciiTheme="minorHAnsi" w:hAnsiTheme="minorHAnsi" w:cstheme="minorHAnsi"/>
                <w:sz w:val="24"/>
                <w:szCs w:val="24"/>
              </w:rPr>
              <w:t>.</w:t>
            </w:r>
          </w:p>
          <w:p w14:paraId="7EB60E1C" w14:textId="77777777" w:rsidR="00753FF5" w:rsidRPr="008502CD" w:rsidRDefault="00753FF5" w:rsidP="007823A1">
            <w:pPr>
              <w:pStyle w:val="Akapitzlist"/>
              <w:numPr>
                <w:ilvl w:val="0"/>
                <w:numId w:val="50"/>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Mechanizmy ochrony dla aplikacji </w:t>
            </w:r>
            <w:proofErr w:type="spellStart"/>
            <w:r w:rsidRPr="008502CD">
              <w:rPr>
                <w:rFonts w:asciiTheme="minorHAnsi" w:hAnsiTheme="minorHAnsi" w:cstheme="minorHAnsi"/>
                <w:sz w:val="24"/>
                <w:szCs w:val="24"/>
              </w:rPr>
              <w:t>Web’owych</w:t>
            </w:r>
            <w:proofErr w:type="spellEnd"/>
            <w:r w:rsidRPr="008502CD">
              <w:rPr>
                <w:rFonts w:asciiTheme="minorHAnsi" w:hAnsiTheme="minorHAnsi" w:cstheme="minorHAnsi"/>
                <w:sz w:val="24"/>
                <w:szCs w:val="24"/>
              </w:rPr>
              <w:t xml:space="preserve"> na poziomie sygnaturowym (co najmniej ochrona przed: CSS, SQL </w:t>
            </w:r>
            <w:proofErr w:type="spellStart"/>
            <w:r w:rsidRPr="008502CD">
              <w:rPr>
                <w:rFonts w:asciiTheme="minorHAnsi" w:hAnsiTheme="minorHAnsi" w:cstheme="minorHAnsi"/>
                <w:sz w:val="24"/>
                <w:szCs w:val="24"/>
              </w:rPr>
              <w:t>Injecton</w:t>
            </w:r>
            <w:proofErr w:type="spellEnd"/>
            <w:r w:rsidRPr="008502CD">
              <w:rPr>
                <w:rFonts w:asciiTheme="minorHAnsi" w:hAnsiTheme="minorHAnsi" w:cstheme="minorHAnsi"/>
                <w:sz w:val="24"/>
                <w:szCs w:val="24"/>
              </w:rPr>
              <w:t xml:space="preserve">, Trojany, </w:t>
            </w:r>
            <w:proofErr w:type="spellStart"/>
            <w:r w:rsidRPr="008502CD">
              <w:rPr>
                <w:rFonts w:asciiTheme="minorHAnsi" w:hAnsiTheme="minorHAnsi" w:cstheme="minorHAnsi"/>
                <w:sz w:val="24"/>
                <w:szCs w:val="24"/>
              </w:rPr>
              <w:t>Exploity</w:t>
            </w:r>
            <w:proofErr w:type="spellEnd"/>
            <w:r w:rsidRPr="008502CD">
              <w:rPr>
                <w:rFonts w:asciiTheme="minorHAnsi" w:hAnsiTheme="minorHAnsi" w:cstheme="minorHAnsi"/>
                <w:sz w:val="24"/>
                <w:szCs w:val="24"/>
              </w:rPr>
              <w:t>, Roboty).</w:t>
            </w:r>
          </w:p>
          <w:p w14:paraId="29483C3D" w14:textId="77777777" w:rsidR="00753FF5" w:rsidRPr="008502CD" w:rsidRDefault="00753FF5" w:rsidP="007823A1">
            <w:pPr>
              <w:pStyle w:val="Akapitzlist"/>
              <w:numPr>
                <w:ilvl w:val="0"/>
                <w:numId w:val="50"/>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Możliwość kontrolowania długości nagłówka, ilości parametrów URL oraz </w:t>
            </w:r>
            <w:proofErr w:type="spellStart"/>
            <w:r w:rsidRPr="008502CD">
              <w:rPr>
                <w:rFonts w:asciiTheme="minorHAnsi" w:hAnsiTheme="minorHAnsi" w:cstheme="minorHAnsi"/>
                <w:sz w:val="24"/>
                <w:szCs w:val="24"/>
              </w:rPr>
              <w:t>Cookies</w:t>
            </w:r>
            <w:proofErr w:type="spellEnd"/>
            <w:r w:rsidRPr="008502CD">
              <w:rPr>
                <w:rFonts w:asciiTheme="minorHAnsi" w:hAnsiTheme="minorHAnsi" w:cstheme="minorHAnsi"/>
                <w:sz w:val="24"/>
                <w:szCs w:val="24"/>
              </w:rPr>
              <w:t xml:space="preserve"> dla protokołu http.</w:t>
            </w:r>
          </w:p>
          <w:p w14:paraId="533BB192" w14:textId="77777777" w:rsidR="00753FF5" w:rsidRPr="008502CD" w:rsidRDefault="00753FF5" w:rsidP="007823A1">
            <w:pPr>
              <w:pStyle w:val="Akapitzlist"/>
              <w:numPr>
                <w:ilvl w:val="0"/>
                <w:numId w:val="50"/>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Wykrywanie i blokowanie komunikacji C&amp;C do sieci </w:t>
            </w:r>
            <w:proofErr w:type="spellStart"/>
            <w:r w:rsidRPr="008502CD">
              <w:rPr>
                <w:rFonts w:asciiTheme="minorHAnsi" w:hAnsiTheme="minorHAnsi" w:cstheme="minorHAnsi"/>
                <w:sz w:val="24"/>
                <w:szCs w:val="24"/>
              </w:rPr>
              <w:t>botnet</w:t>
            </w:r>
            <w:proofErr w:type="spellEnd"/>
            <w:r w:rsidRPr="008502CD">
              <w:rPr>
                <w:rFonts w:asciiTheme="minorHAnsi" w:hAnsiTheme="minorHAnsi" w:cstheme="minorHAnsi"/>
                <w:sz w:val="24"/>
                <w:szCs w:val="24"/>
              </w:rPr>
              <w:t>.</w:t>
            </w:r>
          </w:p>
          <w:p w14:paraId="0F6F0585" w14:textId="3580C6E2" w:rsidR="0030303F" w:rsidRPr="008502CD" w:rsidRDefault="00753FF5" w:rsidP="007823A1">
            <w:pPr>
              <w:pStyle w:val="Akapitzlist"/>
              <w:numPr>
                <w:ilvl w:val="0"/>
                <w:numId w:val="50"/>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Możliwość uruchomienia ochrony przed atakami dla wybranych zakresów komunikacji sieciowej. Mechanizmy ochrony IPS nie mogą działać globalnie.</w:t>
            </w:r>
          </w:p>
        </w:tc>
      </w:tr>
      <w:tr w:rsidR="0030303F" w:rsidRPr="0030303F" w14:paraId="7D2192D0"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1D82AA86" w14:textId="77777777" w:rsidR="0030303F" w:rsidRPr="0030303F" w:rsidRDefault="0030303F" w:rsidP="0030303F">
            <w:pPr>
              <w:pStyle w:val="Default"/>
              <w:spacing w:after="49"/>
              <w:rPr>
                <w:rFonts w:asciiTheme="minorHAnsi" w:hAnsiTheme="minorHAnsi" w:cstheme="minorHAnsi"/>
                <w:b/>
                <w:bCs/>
              </w:rPr>
            </w:pPr>
            <w:r w:rsidRPr="0030303F">
              <w:rPr>
                <w:rFonts w:asciiTheme="minorHAnsi" w:hAnsiTheme="minorHAnsi" w:cstheme="minorHAnsi"/>
                <w:b/>
                <w:bCs/>
              </w:rPr>
              <w:lastRenderedPageBreak/>
              <w:t>Kontrola aplikacji:</w:t>
            </w:r>
          </w:p>
        </w:tc>
        <w:tc>
          <w:tcPr>
            <w:tcW w:w="11340" w:type="dxa"/>
            <w:tcBorders>
              <w:top w:val="single" w:sz="4" w:space="0" w:color="auto"/>
              <w:left w:val="single" w:sz="4" w:space="0" w:color="auto"/>
              <w:bottom w:val="single" w:sz="4" w:space="0" w:color="auto"/>
              <w:right w:val="single" w:sz="4" w:space="0" w:color="auto"/>
            </w:tcBorders>
            <w:vAlign w:val="center"/>
          </w:tcPr>
          <w:p w14:paraId="69B1D0DA" w14:textId="77777777" w:rsidR="00753FF5" w:rsidRPr="008502CD" w:rsidRDefault="00753FF5" w:rsidP="00753FF5">
            <w:pPr>
              <w:pStyle w:val="Akapitzlist"/>
              <w:suppressAutoHyphens w:val="0"/>
              <w:ind w:left="720"/>
              <w:contextualSpacing/>
              <w:jc w:val="both"/>
              <w:textAlignment w:val="auto"/>
              <w:rPr>
                <w:rFonts w:asciiTheme="minorHAnsi" w:hAnsiTheme="minorHAnsi" w:cstheme="minorHAnsi"/>
                <w:sz w:val="24"/>
                <w:szCs w:val="24"/>
              </w:rPr>
            </w:pPr>
          </w:p>
          <w:p w14:paraId="15216160" w14:textId="1219251F" w:rsidR="00753FF5" w:rsidRPr="008502CD" w:rsidRDefault="00753FF5" w:rsidP="007823A1">
            <w:pPr>
              <w:pStyle w:val="Akapitzlist"/>
              <w:numPr>
                <w:ilvl w:val="0"/>
                <w:numId w:val="5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Funkcja Kontroli Aplikacji umożliwia kontrolę ruchu na podstawie głębokiej analizy pakietów, nie bazując jedynie na wartościach portów TCP/UDP.</w:t>
            </w:r>
          </w:p>
          <w:p w14:paraId="3CA16615" w14:textId="77777777" w:rsidR="00753FF5" w:rsidRPr="008502CD" w:rsidRDefault="00753FF5" w:rsidP="007823A1">
            <w:pPr>
              <w:pStyle w:val="Akapitzlist"/>
              <w:numPr>
                <w:ilvl w:val="0"/>
                <w:numId w:val="5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Baza Kontroli Aplikacji zawiera minimum 2000 sygnatur i jest aktualizowana automatycznie, zgodnie z harmonogramem definiowanym przez administratora.</w:t>
            </w:r>
          </w:p>
          <w:p w14:paraId="16D6150A" w14:textId="77777777" w:rsidR="00753FF5" w:rsidRPr="008502CD" w:rsidRDefault="00753FF5" w:rsidP="007823A1">
            <w:pPr>
              <w:pStyle w:val="Akapitzlist"/>
              <w:numPr>
                <w:ilvl w:val="0"/>
                <w:numId w:val="5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Aplikacje chmurowe (co najmniej: Facebook, Google </w:t>
            </w:r>
            <w:proofErr w:type="spellStart"/>
            <w:r w:rsidRPr="008502CD">
              <w:rPr>
                <w:rFonts w:asciiTheme="minorHAnsi" w:hAnsiTheme="minorHAnsi" w:cstheme="minorHAnsi"/>
                <w:sz w:val="24"/>
                <w:szCs w:val="24"/>
              </w:rPr>
              <w:t>Docs</w:t>
            </w:r>
            <w:proofErr w:type="spellEnd"/>
            <w:r w:rsidRPr="008502CD">
              <w:rPr>
                <w:rFonts w:asciiTheme="minorHAnsi" w:hAnsiTheme="minorHAnsi" w:cstheme="minorHAnsi"/>
                <w:sz w:val="24"/>
                <w:szCs w:val="24"/>
              </w:rPr>
              <w:t xml:space="preserve">, Dropbox) są kontrolowane pod względem wykonywanych czynności, np.: pobieranie, wysyłanie plików. </w:t>
            </w:r>
          </w:p>
          <w:p w14:paraId="2DF1D935" w14:textId="77777777" w:rsidR="00753FF5" w:rsidRPr="008502CD" w:rsidRDefault="00753FF5" w:rsidP="007823A1">
            <w:pPr>
              <w:pStyle w:val="Akapitzlist"/>
              <w:numPr>
                <w:ilvl w:val="0"/>
                <w:numId w:val="5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Baza sygnatur zawiera kategorie aplikacji szczególnie istotne z punktu widzenia bezpieczeństwa: </w:t>
            </w:r>
            <w:proofErr w:type="spellStart"/>
            <w:r w:rsidRPr="008502CD">
              <w:rPr>
                <w:rFonts w:asciiTheme="minorHAnsi" w:hAnsiTheme="minorHAnsi" w:cstheme="minorHAnsi"/>
                <w:sz w:val="24"/>
                <w:szCs w:val="24"/>
              </w:rPr>
              <w:t>proxy</w:t>
            </w:r>
            <w:proofErr w:type="spellEnd"/>
            <w:r w:rsidRPr="008502CD">
              <w:rPr>
                <w:rFonts w:asciiTheme="minorHAnsi" w:hAnsiTheme="minorHAnsi" w:cstheme="minorHAnsi"/>
                <w:sz w:val="24"/>
                <w:szCs w:val="24"/>
              </w:rPr>
              <w:t>, P2P.</w:t>
            </w:r>
          </w:p>
          <w:p w14:paraId="32267F0D" w14:textId="2C356738" w:rsidR="00753FF5" w:rsidRPr="008502CD" w:rsidRDefault="00753FF5" w:rsidP="007823A1">
            <w:pPr>
              <w:pStyle w:val="Akapitzlist"/>
              <w:numPr>
                <w:ilvl w:val="0"/>
                <w:numId w:val="5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Administrator systemu ma możliwość definiowania wyjątków oraz własnych sygnatur.</w:t>
            </w:r>
          </w:p>
          <w:p w14:paraId="09E4E36D" w14:textId="248FA543" w:rsidR="00753FF5" w:rsidRPr="008502CD" w:rsidRDefault="00753FF5" w:rsidP="007823A1">
            <w:pPr>
              <w:pStyle w:val="Akapitzlist"/>
              <w:numPr>
                <w:ilvl w:val="0"/>
                <w:numId w:val="5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Istnieje możliwość blokowania aplikacji działających na niestandardowych portach (np. FTP na porcie 2021). </w:t>
            </w:r>
          </w:p>
          <w:p w14:paraId="229D06FB" w14:textId="65A63D0B" w:rsidR="0030303F" w:rsidRPr="008502CD" w:rsidRDefault="00753FF5" w:rsidP="007823A1">
            <w:pPr>
              <w:pStyle w:val="Akapitzlist"/>
              <w:numPr>
                <w:ilvl w:val="0"/>
                <w:numId w:val="51"/>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System daje możliwość określenia dopuszczalnych protokołów na danym porcie TCP/UDP i blokowania pozostałych protokołów korzystających z tego portu (np. dopuszczenie tylko HTTP na porcie 80).</w:t>
            </w:r>
          </w:p>
        </w:tc>
      </w:tr>
      <w:tr w:rsidR="0030303F" w:rsidRPr="0030303F" w14:paraId="3D6D95EA"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0C0A2848" w14:textId="77777777" w:rsidR="0030303F" w:rsidRPr="0030303F" w:rsidRDefault="0030303F" w:rsidP="0030303F">
            <w:pPr>
              <w:pStyle w:val="Default"/>
              <w:spacing w:after="49"/>
              <w:rPr>
                <w:rFonts w:asciiTheme="minorHAnsi" w:hAnsiTheme="minorHAnsi" w:cstheme="minorHAnsi"/>
                <w:b/>
                <w:bCs/>
              </w:rPr>
            </w:pPr>
            <w:r w:rsidRPr="0030303F">
              <w:rPr>
                <w:rFonts w:asciiTheme="minorHAnsi" w:hAnsiTheme="minorHAnsi" w:cstheme="minorHAnsi"/>
                <w:b/>
                <w:bCs/>
              </w:rPr>
              <w:lastRenderedPageBreak/>
              <w:t>Kontrola WWW:</w:t>
            </w:r>
          </w:p>
        </w:tc>
        <w:tc>
          <w:tcPr>
            <w:tcW w:w="11340" w:type="dxa"/>
            <w:tcBorders>
              <w:top w:val="single" w:sz="4" w:space="0" w:color="auto"/>
              <w:left w:val="single" w:sz="4" w:space="0" w:color="auto"/>
              <w:bottom w:val="single" w:sz="4" w:space="0" w:color="auto"/>
              <w:right w:val="single" w:sz="4" w:space="0" w:color="auto"/>
            </w:tcBorders>
            <w:vAlign w:val="center"/>
          </w:tcPr>
          <w:p w14:paraId="63C82A6A" w14:textId="77777777" w:rsidR="00753FF5" w:rsidRPr="008502CD" w:rsidRDefault="00753FF5" w:rsidP="00753FF5">
            <w:pPr>
              <w:pStyle w:val="Akapitzlist"/>
              <w:suppressAutoHyphens w:val="0"/>
              <w:ind w:left="720"/>
              <w:contextualSpacing/>
              <w:jc w:val="both"/>
              <w:textAlignment w:val="auto"/>
              <w:rPr>
                <w:rFonts w:asciiTheme="minorHAnsi" w:hAnsiTheme="minorHAnsi" w:cstheme="minorHAnsi"/>
                <w:sz w:val="24"/>
                <w:szCs w:val="24"/>
              </w:rPr>
            </w:pPr>
          </w:p>
          <w:p w14:paraId="5F7CB997" w14:textId="677DE507" w:rsidR="00753FF5" w:rsidRPr="008502CD" w:rsidRDefault="00753FF5" w:rsidP="007823A1">
            <w:pPr>
              <w:pStyle w:val="Akapitzlist"/>
              <w:numPr>
                <w:ilvl w:val="0"/>
                <w:numId w:val="52"/>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Moduł kontroli WWW korzysta z bazy zawierającej co najmniej 40 milionów adresów </w:t>
            </w:r>
            <w:proofErr w:type="gramStart"/>
            <w:r w:rsidRPr="008502CD">
              <w:rPr>
                <w:rFonts w:asciiTheme="minorHAnsi" w:hAnsiTheme="minorHAnsi" w:cstheme="minorHAnsi"/>
                <w:sz w:val="24"/>
                <w:szCs w:val="24"/>
              </w:rPr>
              <w:t>URL  pogrupowanych</w:t>
            </w:r>
            <w:proofErr w:type="gramEnd"/>
            <w:r w:rsidRPr="008502CD">
              <w:rPr>
                <w:rFonts w:asciiTheme="minorHAnsi" w:hAnsiTheme="minorHAnsi" w:cstheme="minorHAnsi"/>
                <w:sz w:val="24"/>
                <w:szCs w:val="24"/>
              </w:rPr>
              <w:t xml:space="preserve"> w kategorie tematyczne.</w:t>
            </w:r>
          </w:p>
          <w:p w14:paraId="4EE8BCE2" w14:textId="77777777" w:rsidR="00753FF5" w:rsidRPr="008502CD" w:rsidRDefault="00753FF5" w:rsidP="007823A1">
            <w:pPr>
              <w:pStyle w:val="Akapitzlist"/>
              <w:numPr>
                <w:ilvl w:val="0"/>
                <w:numId w:val="52"/>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W ramach filtra WWW są dostępne kategorie istotne z punktu widzenia bezpieczeństwa, jak: </w:t>
            </w:r>
            <w:proofErr w:type="spellStart"/>
            <w:r w:rsidRPr="008502CD">
              <w:rPr>
                <w:rFonts w:asciiTheme="minorHAnsi" w:hAnsiTheme="minorHAnsi" w:cstheme="minorHAnsi"/>
                <w:sz w:val="24"/>
                <w:szCs w:val="24"/>
              </w:rPr>
              <w:t>malware</w:t>
            </w:r>
            <w:proofErr w:type="spellEnd"/>
            <w:r w:rsidRPr="008502CD">
              <w:rPr>
                <w:rFonts w:asciiTheme="minorHAnsi" w:hAnsiTheme="minorHAnsi" w:cstheme="minorHAnsi"/>
                <w:sz w:val="24"/>
                <w:szCs w:val="24"/>
              </w:rPr>
              <w:t xml:space="preserve"> (lub inne będące źródłem złośliwego oprogramowania), </w:t>
            </w:r>
            <w:proofErr w:type="spellStart"/>
            <w:r w:rsidRPr="008502CD">
              <w:rPr>
                <w:rFonts w:asciiTheme="minorHAnsi" w:hAnsiTheme="minorHAnsi" w:cstheme="minorHAnsi"/>
                <w:sz w:val="24"/>
                <w:szCs w:val="24"/>
              </w:rPr>
              <w:t>phishing</w:t>
            </w:r>
            <w:proofErr w:type="spellEnd"/>
            <w:r w:rsidRPr="008502CD">
              <w:rPr>
                <w:rFonts w:asciiTheme="minorHAnsi" w:hAnsiTheme="minorHAnsi" w:cstheme="minorHAnsi"/>
                <w:sz w:val="24"/>
                <w:szCs w:val="24"/>
              </w:rPr>
              <w:t xml:space="preserve">, spam, </w:t>
            </w:r>
            <w:proofErr w:type="spellStart"/>
            <w:r w:rsidRPr="008502CD">
              <w:rPr>
                <w:rFonts w:asciiTheme="minorHAnsi" w:hAnsiTheme="minorHAnsi" w:cstheme="minorHAnsi"/>
                <w:sz w:val="24"/>
                <w:szCs w:val="24"/>
              </w:rPr>
              <w:t>Dynamic</w:t>
            </w:r>
            <w:proofErr w:type="spellEnd"/>
            <w:r w:rsidRPr="008502CD">
              <w:rPr>
                <w:rFonts w:asciiTheme="minorHAnsi" w:hAnsiTheme="minorHAnsi" w:cstheme="minorHAnsi"/>
                <w:sz w:val="24"/>
                <w:szCs w:val="24"/>
              </w:rPr>
              <w:t xml:space="preserve"> DNS, </w:t>
            </w:r>
            <w:proofErr w:type="spellStart"/>
            <w:r w:rsidRPr="008502CD">
              <w:rPr>
                <w:rFonts w:asciiTheme="minorHAnsi" w:hAnsiTheme="minorHAnsi" w:cstheme="minorHAnsi"/>
                <w:sz w:val="24"/>
                <w:szCs w:val="24"/>
              </w:rPr>
              <w:t>proxy</w:t>
            </w:r>
            <w:proofErr w:type="spellEnd"/>
            <w:r w:rsidRPr="008502CD">
              <w:rPr>
                <w:rFonts w:asciiTheme="minorHAnsi" w:hAnsiTheme="minorHAnsi" w:cstheme="minorHAnsi"/>
                <w:sz w:val="24"/>
                <w:szCs w:val="24"/>
              </w:rPr>
              <w:t>.</w:t>
            </w:r>
          </w:p>
          <w:p w14:paraId="51A2FA93" w14:textId="77777777" w:rsidR="00753FF5" w:rsidRPr="008502CD" w:rsidRDefault="00753FF5" w:rsidP="007823A1">
            <w:pPr>
              <w:pStyle w:val="Akapitzlist"/>
              <w:numPr>
                <w:ilvl w:val="0"/>
                <w:numId w:val="52"/>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Filtr WWW dostarcza kategorii stron zabronionych prawem np.: Hazard.</w:t>
            </w:r>
          </w:p>
          <w:p w14:paraId="7473B663" w14:textId="77777777" w:rsidR="00753FF5" w:rsidRPr="008502CD" w:rsidRDefault="00753FF5" w:rsidP="007823A1">
            <w:pPr>
              <w:pStyle w:val="Akapitzlist"/>
              <w:numPr>
                <w:ilvl w:val="0"/>
                <w:numId w:val="52"/>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Administrator ma możliwość nadpisywania kategorii oraz tworzenia wyjątków – białe/czarne listy dla adresów URL.</w:t>
            </w:r>
          </w:p>
          <w:p w14:paraId="1628DDC4" w14:textId="77777777" w:rsidR="00753FF5" w:rsidRPr="008502CD" w:rsidRDefault="00753FF5" w:rsidP="007823A1">
            <w:pPr>
              <w:pStyle w:val="Akapitzlist"/>
              <w:numPr>
                <w:ilvl w:val="0"/>
                <w:numId w:val="52"/>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Filtr WWW umożliwia statyczne dopuszczanie lub blokowanie ruchu do wybranych stron WWW, w tym pozwala definiować strony z zastosowaniem wyrażeń regularnych (</w:t>
            </w:r>
            <w:proofErr w:type="spellStart"/>
            <w:r w:rsidRPr="008502CD">
              <w:rPr>
                <w:rFonts w:asciiTheme="minorHAnsi" w:hAnsiTheme="minorHAnsi" w:cstheme="minorHAnsi"/>
                <w:sz w:val="24"/>
                <w:szCs w:val="24"/>
              </w:rPr>
              <w:t>Regex</w:t>
            </w:r>
            <w:proofErr w:type="spellEnd"/>
            <w:r w:rsidRPr="008502CD">
              <w:rPr>
                <w:rFonts w:asciiTheme="minorHAnsi" w:hAnsiTheme="minorHAnsi" w:cstheme="minorHAnsi"/>
                <w:sz w:val="24"/>
                <w:szCs w:val="24"/>
              </w:rPr>
              <w:t>).</w:t>
            </w:r>
          </w:p>
          <w:p w14:paraId="38D06DF6" w14:textId="77777777" w:rsidR="00753FF5" w:rsidRPr="008502CD" w:rsidRDefault="00753FF5" w:rsidP="007823A1">
            <w:pPr>
              <w:pStyle w:val="Akapitzlist"/>
              <w:numPr>
                <w:ilvl w:val="0"/>
                <w:numId w:val="52"/>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Filtr WWW daje możliwość wykonania akcji typu „</w:t>
            </w:r>
            <w:proofErr w:type="spellStart"/>
            <w:r w:rsidRPr="008502CD">
              <w:rPr>
                <w:rFonts w:asciiTheme="minorHAnsi" w:hAnsiTheme="minorHAnsi" w:cstheme="minorHAnsi"/>
                <w:sz w:val="24"/>
                <w:szCs w:val="24"/>
              </w:rPr>
              <w:t>Warning</w:t>
            </w:r>
            <w:proofErr w:type="spellEnd"/>
            <w:r w:rsidRPr="008502CD">
              <w:rPr>
                <w:rFonts w:asciiTheme="minorHAnsi" w:hAnsiTheme="minorHAnsi" w:cstheme="minorHAnsi"/>
                <w:sz w:val="24"/>
                <w:szCs w:val="24"/>
              </w:rPr>
              <w:t>” – ostrzeżenie użytkownika wymagające od niego potwierdzenia przed otwarciem żądanej strony.</w:t>
            </w:r>
          </w:p>
          <w:p w14:paraId="2F175454" w14:textId="77777777" w:rsidR="00753FF5" w:rsidRPr="008502CD" w:rsidRDefault="00753FF5" w:rsidP="007823A1">
            <w:pPr>
              <w:pStyle w:val="Akapitzlist"/>
              <w:numPr>
                <w:ilvl w:val="0"/>
                <w:numId w:val="52"/>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Funkcja </w:t>
            </w:r>
            <w:proofErr w:type="spellStart"/>
            <w:r w:rsidRPr="008502CD">
              <w:rPr>
                <w:rFonts w:asciiTheme="minorHAnsi" w:hAnsiTheme="minorHAnsi" w:cstheme="minorHAnsi"/>
                <w:sz w:val="24"/>
                <w:szCs w:val="24"/>
              </w:rPr>
              <w:t>Safe</w:t>
            </w:r>
            <w:proofErr w:type="spellEnd"/>
            <w:r w:rsidRPr="008502CD">
              <w:rPr>
                <w:rFonts w:asciiTheme="minorHAnsi" w:hAnsiTheme="minorHAnsi" w:cstheme="minorHAnsi"/>
                <w:sz w:val="24"/>
                <w:szCs w:val="24"/>
              </w:rPr>
              <w:t xml:space="preserve"> </w:t>
            </w:r>
            <w:proofErr w:type="spellStart"/>
            <w:r w:rsidRPr="008502CD">
              <w:rPr>
                <w:rFonts w:asciiTheme="minorHAnsi" w:hAnsiTheme="minorHAnsi" w:cstheme="minorHAnsi"/>
                <w:sz w:val="24"/>
                <w:szCs w:val="24"/>
              </w:rPr>
              <w:t>Search</w:t>
            </w:r>
            <w:proofErr w:type="spellEnd"/>
            <w:r w:rsidRPr="008502CD">
              <w:rPr>
                <w:rFonts w:asciiTheme="minorHAnsi" w:hAnsiTheme="minorHAnsi" w:cstheme="minorHAnsi"/>
                <w:sz w:val="24"/>
                <w:szCs w:val="24"/>
              </w:rPr>
              <w:t xml:space="preserve"> – przeciwdziałająca pojawieniu się niechcianych treści w wynikach wyszukiwarek takich jak: Google oraz Yahoo.</w:t>
            </w:r>
          </w:p>
          <w:p w14:paraId="2D0AEBD0" w14:textId="77777777" w:rsidR="00753FF5" w:rsidRPr="008502CD" w:rsidRDefault="00753FF5" w:rsidP="007823A1">
            <w:pPr>
              <w:pStyle w:val="Akapitzlist"/>
              <w:numPr>
                <w:ilvl w:val="0"/>
                <w:numId w:val="52"/>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Administrator ma możliwość definiowania komunikatów zwracanych użytkownikowi dla różnych akcji podejmowanych przez moduł filtrowania WWW.</w:t>
            </w:r>
          </w:p>
          <w:p w14:paraId="458293D1" w14:textId="111006E4" w:rsidR="0030303F" w:rsidRPr="008502CD" w:rsidRDefault="00753FF5" w:rsidP="007823A1">
            <w:pPr>
              <w:pStyle w:val="Akapitzlist"/>
              <w:numPr>
                <w:ilvl w:val="0"/>
                <w:numId w:val="52"/>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System pozwala określić, dla których kategorii URL lub wskazanych URL nie będzie realizowana inspekcja szyfrowanej komunikacji.</w:t>
            </w:r>
          </w:p>
        </w:tc>
      </w:tr>
      <w:tr w:rsidR="0030303F" w:rsidRPr="0030303F" w14:paraId="233EEA59"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301CF572" w14:textId="77777777" w:rsidR="0030303F" w:rsidRPr="0030303F" w:rsidRDefault="0030303F" w:rsidP="0030303F">
            <w:pPr>
              <w:pStyle w:val="Default"/>
              <w:spacing w:after="49"/>
              <w:rPr>
                <w:rFonts w:asciiTheme="minorHAnsi" w:hAnsiTheme="minorHAnsi" w:cstheme="minorHAnsi"/>
                <w:b/>
                <w:bCs/>
              </w:rPr>
            </w:pPr>
            <w:r w:rsidRPr="0030303F">
              <w:rPr>
                <w:rFonts w:asciiTheme="minorHAnsi" w:hAnsiTheme="minorHAnsi" w:cstheme="minorHAnsi"/>
                <w:b/>
                <w:bCs/>
              </w:rPr>
              <w:t>Uwierzytelnianie użytkowników w ramach sesji:</w:t>
            </w:r>
          </w:p>
        </w:tc>
        <w:tc>
          <w:tcPr>
            <w:tcW w:w="11340" w:type="dxa"/>
            <w:tcBorders>
              <w:top w:val="single" w:sz="4" w:space="0" w:color="auto"/>
              <w:left w:val="single" w:sz="4" w:space="0" w:color="auto"/>
              <w:bottom w:val="single" w:sz="4" w:space="0" w:color="auto"/>
              <w:right w:val="single" w:sz="4" w:space="0" w:color="auto"/>
            </w:tcBorders>
            <w:vAlign w:val="center"/>
          </w:tcPr>
          <w:p w14:paraId="020743DA" w14:textId="20299A59" w:rsidR="00753FF5" w:rsidRPr="008502CD" w:rsidRDefault="00753FF5" w:rsidP="007823A1">
            <w:pPr>
              <w:pStyle w:val="Akapitzlist"/>
              <w:numPr>
                <w:ilvl w:val="0"/>
                <w:numId w:val="53"/>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System Firewall umożliwia weryfikację tożsamości użytkowników za pomocą:</w:t>
            </w:r>
          </w:p>
          <w:p w14:paraId="6BC2BDB0" w14:textId="77777777" w:rsidR="00753FF5" w:rsidRPr="008502CD" w:rsidRDefault="00753FF5" w:rsidP="007823A1">
            <w:pPr>
              <w:pStyle w:val="Akapitzlist"/>
              <w:numPr>
                <w:ilvl w:val="0"/>
                <w:numId w:val="54"/>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Haseł statycznych i definicji użytkowników przechowywanych w lokalnej bazie systemu.</w:t>
            </w:r>
          </w:p>
          <w:p w14:paraId="28F3EB53" w14:textId="77777777" w:rsidR="00753FF5" w:rsidRPr="008502CD" w:rsidRDefault="00753FF5" w:rsidP="007823A1">
            <w:pPr>
              <w:pStyle w:val="Akapitzlist"/>
              <w:numPr>
                <w:ilvl w:val="0"/>
                <w:numId w:val="55"/>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Haseł statycznych i definicji użytkowników przechowywanych w bazach zgodnych z LDAP.</w:t>
            </w:r>
          </w:p>
          <w:p w14:paraId="3097863A" w14:textId="77777777" w:rsidR="00753FF5" w:rsidRPr="008502CD" w:rsidRDefault="00753FF5" w:rsidP="007823A1">
            <w:pPr>
              <w:pStyle w:val="Akapitzlist"/>
              <w:numPr>
                <w:ilvl w:val="0"/>
                <w:numId w:val="56"/>
              </w:numPr>
              <w:suppressAutoHyphens w:val="0"/>
              <w:ind w:left="1068"/>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Haseł dynamicznych (RADIUS, RSA </w:t>
            </w:r>
            <w:proofErr w:type="spellStart"/>
            <w:r w:rsidRPr="008502CD">
              <w:rPr>
                <w:rFonts w:asciiTheme="minorHAnsi" w:hAnsiTheme="minorHAnsi" w:cstheme="minorHAnsi"/>
                <w:sz w:val="24"/>
                <w:szCs w:val="24"/>
              </w:rPr>
              <w:t>SecurID</w:t>
            </w:r>
            <w:proofErr w:type="spellEnd"/>
            <w:r w:rsidRPr="008502CD">
              <w:rPr>
                <w:rFonts w:asciiTheme="minorHAnsi" w:hAnsiTheme="minorHAnsi" w:cstheme="minorHAnsi"/>
                <w:sz w:val="24"/>
                <w:szCs w:val="24"/>
              </w:rPr>
              <w:t xml:space="preserve">) w oparciu o zewnętrzne bazy danych. </w:t>
            </w:r>
          </w:p>
          <w:p w14:paraId="400525F4" w14:textId="77777777" w:rsidR="00753FF5" w:rsidRPr="008502CD" w:rsidRDefault="00753FF5" w:rsidP="007823A1">
            <w:pPr>
              <w:pStyle w:val="Akapitzlist"/>
              <w:numPr>
                <w:ilvl w:val="0"/>
                <w:numId w:val="53"/>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System daje możliwość zastosowania w tym procesie uwierzytelniania wieloskładnikowego.</w:t>
            </w:r>
          </w:p>
          <w:p w14:paraId="208DD50A" w14:textId="77777777" w:rsidR="00753FF5" w:rsidRPr="008502CD" w:rsidRDefault="00753FF5" w:rsidP="007823A1">
            <w:pPr>
              <w:pStyle w:val="Akapitzlist"/>
              <w:numPr>
                <w:ilvl w:val="0"/>
                <w:numId w:val="53"/>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System umożliwia budowę architektury uwierzytelniania typu Single </w:t>
            </w:r>
            <w:proofErr w:type="spellStart"/>
            <w:r w:rsidRPr="008502CD">
              <w:rPr>
                <w:rFonts w:asciiTheme="minorHAnsi" w:hAnsiTheme="minorHAnsi" w:cstheme="minorHAnsi"/>
                <w:sz w:val="24"/>
                <w:szCs w:val="24"/>
              </w:rPr>
              <w:t>Sign</w:t>
            </w:r>
            <w:proofErr w:type="spellEnd"/>
            <w:r w:rsidRPr="008502CD">
              <w:rPr>
                <w:rFonts w:asciiTheme="minorHAnsi" w:hAnsiTheme="minorHAnsi" w:cstheme="minorHAnsi"/>
                <w:sz w:val="24"/>
                <w:szCs w:val="24"/>
              </w:rPr>
              <w:t xml:space="preserve"> On przy integracji ze środowiskiem Active Directory oraz zastosowanie innych mechanizmów: RADIUS, API lub SYSLOG w tym procesie.</w:t>
            </w:r>
          </w:p>
          <w:p w14:paraId="452B2533" w14:textId="30BA2A32" w:rsidR="0030303F" w:rsidRPr="008502CD" w:rsidRDefault="00753FF5" w:rsidP="007823A1">
            <w:pPr>
              <w:pStyle w:val="Akapitzlist"/>
              <w:numPr>
                <w:ilvl w:val="0"/>
                <w:numId w:val="53"/>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Uwierzytelnianie w oparciu o protokół SAML w politykach bezpieczeństwa systemu dotyczących ruchu HTTP.</w:t>
            </w:r>
          </w:p>
        </w:tc>
      </w:tr>
      <w:tr w:rsidR="0030303F" w:rsidRPr="0030303F" w14:paraId="1E09670F"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3FB1237C" w14:textId="77777777" w:rsidR="0030303F" w:rsidRPr="0030303F" w:rsidRDefault="0030303F" w:rsidP="0030303F">
            <w:pPr>
              <w:pStyle w:val="Default"/>
              <w:spacing w:after="49"/>
              <w:rPr>
                <w:rFonts w:asciiTheme="minorHAnsi" w:hAnsiTheme="minorHAnsi" w:cstheme="minorHAnsi"/>
                <w:b/>
                <w:bCs/>
              </w:rPr>
            </w:pPr>
            <w:r w:rsidRPr="0030303F">
              <w:rPr>
                <w:rFonts w:asciiTheme="minorHAnsi" w:hAnsiTheme="minorHAnsi" w:cstheme="minorHAnsi"/>
                <w:b/>
                <w:bCs/>
              </w:rPr>
              <w:lastRenderedPageBreak/>
              <w:t>Zarządzanie:</w:t>
            </w:r>
          </w:p>
        </w:tc>
        <w:tc>
          <w:tcPr>
            <w:tcW w:w="11340" w:type="dxa"/>
            <w:tcBorders>
              <w:top w:val="single" w:sz="4" w:space="0" w:color="auto"/>
              <w:left w:val="single" w:sz="4" w:space="0" w:color="auto"/>
              <w:bottom w:val="single" w:sz="4" w:space="0" w:color="auto"/>
              <w:right w:val="single" w:sz="4" w:space="0" w:color="auto"/>
            </w:tcBorders>
            <w:vAlign w:val="center"/>
          </w:tcPr>
          <w:p w14:paraId="2D556386" w14:textId="77777777" w:rsidR="00753FF5" w:rsidRPr="008502CD" w:rsidRDefault="00753FF5" w:rsidP="00753FF5">
            <w:pPr>
              <w:pStyle w:val="Akapitzlist"/>
              <w:suppressAutoHyphens w:val="0"/>
              <w:ind w:left="720"/>
              <w:contextualSpacing/>
              <w:jc w:val="both"/>
              <w:textAlignment w:val="auto"/>
              <w:rPr>
                <w:rFonts w:asciiTheme="minorHAnsi" w:hAnsiTheme="minorHAnsi" w:cstheme="minorHAnsi"/>
                <w:sz w:val="24"/>
                <w:szCs w:val="24"/>
              </w:rPr>
            </w:pPr>
          </w:p>
          <w:p w14:paraId="30863951" w14:textId="19640661" w:rsidR="00753FF5" w:rsidRPr="008502CD" w:rsidRDefault="00753FF5" w:rsidP="007823A1">
            <w:pPr>
              <w:pStyle w:val="Akapitzlist"/>
              <w:numPr>
                <w:ilvl w:val="0"/>
                <w:numId w:val="57"/>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Elementy systemu bezpieczeństwa muszą mieć możliwość zarządzania lokalnego z wykorzystaniem protokołów: HTTPS oraz SSH, jak i mogą współpracować z dedykowanymi platformami centralnego zarządzania i monitorowania.</w:t>
            </w:r>
          </w:p>
          <w:p w14:paraId="2851A082" w14:textId="77777777" w:rsidR="00753FF5" w:rsidRPr="008502CD" w:rsidRDefault="00753FF5" w:rsidP="007823A1">
            <w:pPr>
              <w:pStyle w:val="Akapitzlist"/>
              <w:numPr>
                <w:ilvl w:val="0"/>
                <w:numId w:val="57"/>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Komunikacja elementów systemu zabezpieczeń z platformami centralnego zarządzania </w:t>
            </w:r>
            <w:proofErr w:type="gramStart"/>
            <w:r w:rsidRPr="008502CD">
              <w:rPr>
                <w:rFonts w:asciiTheme="minorHAnsi" w:hAnsiTheme="minorHAnsi" w:cstheme="minorHAnsi"/>
                <w:sz w:val="24"/>
                <w:szCs w:val="24"/>
              </w:rPr>
              <w:t>jest  realizowana</w:t>
            </w:r>
            <w:proofErr w:type="gramEnd"/>
            <w:r w:rsidRPr="008502CD">
              <w:rPr>
                <w:rFonts w:asciiTheme="minorHAnsi" w:hAnsiTheme="minorHAnsi" w:cstheme="minorHAnsi"/>
                <w:sz w:val="24"/>
                <w:szCs w:val="24"/>
              </w:rPr>
              <w:t xml:space="preserve"> z wykorzystaniem szyfrowanych protokołów.</w:t>
            </w:r>
          </w:p>
          <w:p w14:paraId="5E876B06" w14:textId="77777777" w:rsidR="00753FF5" w:rsidRPr="008502CD" w:rsidRDefault="00753FF5" w:rsidP="007823A1">
            <w:pPr>
              <w:pStyle w:val="Akapitzlist"/>
              <w:numPr>
                <w:ilvl w:val="0"/>
                <w:numId w:val="57"/>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Istnieje możliwość włączenia mechanizmów uwierzytelniania wieloskładnikowego dla dostępu administracyjnego.</w:t>
            </w:r>
          </w:p>
          <w:p w14:paraId="0C21B02E" w14:textId="77777777" w:rsidR="00753FF5" w:rsidRPr="008502CD" w:rsidRDefault="00753FF5" w:rsidP="007823A1">
            <w:pPr>
              <w:pStyle w:val="Akapitzlist"/>
              <w:numPr>
                <w:ilvl w:val="0"/>
                <w:numId w:val="57"/>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System współpracuje z rozwiązaniami monitorowania poprzez protokoły SNMP w wersjach 2c, 3 oraz umożliwia przekazywanie statystyk ruchu za pomocą protokołów </w:t>
            </w:r>
            <w:proofErr w:type="spellStart"/>
            <w:r w:rsidRPr="008502CD">
              <w:rPr>
                <w:rFonts w:asciiTheme="minorHAnsi" w:hAnsiTheme="minorHAnsi" w:cstheme="minorHAnsi"/>
                <w:sz w:val="24"/>
                <w:szCs w:val="24"/>
              </w:rPr>
              <w:t>Netflow</w:t>
            </w:r>
            <w:proofErr w:type="spellEnd"/>
            <w:r w:rsidRPr="008502CD">
              <w:rPr>
                <w:rFonts w:asciiTheme="minorHAnsi" w:hAnsiTheme="minorHAnsi" w:cstheme="minorHAnsi"/>
                <w:sz w:val="24"/>
                <w:szCs w:val="24"/>
              </w:rPr>
              <w:t xml:space="preserve"> lub </w:t>
            </w:r>
            <w:proofErr w:type="spellStart"/>
            <w:r w:rsidRPr="008502CD">
              <w:rPr>
                <w:rFonts w:asciiTheme="minorHAnsi" w:hAnsiTheme="minorHAnsi" w:cstheme="minorHAnsi"/>
                <w:sz w:val="24"/>
                <w:szCs w:val="24"/>
              </w:rPr>
              <w:t>sFlow</w:t>
            </w:r>
            <w:proofErr w:type="spellEnd"/>
            <w:r w:rsidRPr="008502CD">
              <w:rPr>
                <w:rFonts w:asciiTheme="minorHAnsi" w:hAnsiTheme="minorHAnsi" w:cstheme="minorHAnsi"/>
                <w:sz w:val="24"/>
                <w:szCs w:val="24"/>
              </w:rPr>
              <w:t>.</w:t>
            </w:r>
          </w:p>
          <w:p w14:paraId="037096E0" w14:textId="77777777" w:rsidR="00753FF5" w:rsidRPr="008502CD" w:rsidRDefault="00753FF5" w:rsidP="007823A1">
            <w:pPr>
              <w:pStyle w:val="Akapitzlist"/>
              <w:numPr>
                <w:ilvl w:val="0"/>
                <w:numId w:val="57"/>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System daje możliwość zarządzania przez systemy firm trzecich poprzez API, do którego producent udostępnia dokumentację.</w:t>
            </w:r>
          </w:p>
          <w:p w14:paraId="1158D1C4" w14:textId="77777777" w:rsidR="00753FF5" w:rsidRPr="008502CD" w:rsidRDefault="00753FF5" w:rsidP="007823A1">
            <w:pPr>
              <w:pStyle w:val="Akapitzlist"/>
              <w:numPr>
                <w:ilvl w:val="0"/>
                <w:numId w:val="57"/>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 xml:space="preserve">Element systemu pełniący funkcję Firewall posiada wbudowane narzędzia diagnostyczne, przynajmniej: ping, </w:t>
            </w:r>
            <w:proofErr w:type="spellStart"/>
            <w:r w:rsidRPr="008502CD">
              <w:rPr>
                <w:rFonts w:asciiTheme="minorHAnsi" w:hAnsiTheme="minorHAnsi" w:cstheme="minorHAnsi"/>
                <w:sz w:val="24"/>
                <w:szCs w:val="24"/>
              </w:rPr>
              <w:t>traceroute</w:t>
            </w:r>
            <w:proofErr w:type="spellEnd"/>
            <w:r w:rsidRPr="008502CD">
              <w:rPr>
                <w:rFonts w:asciiTheme="minorHAnsi" w:hAnsiTheme="minorHAnsi" w:cstheme="minorHAnsi"/>
                <w:sz w:val="24"/>
                <w:szCs w:val="24"/>
              </w:rPr>
              <w:t>, podglądu pakietów, monitorowanie procesowania sesji oraz stanu sesji firewall.</w:t>
            </w:r>
          </w:p>
          <w:p w14:paraId="1773FD22" w14:textId="77777777" w:rsidR="00753FF5" w:rsidRPr="008502CD" w:rsidRDefault="00753FF5" w:rsidP="007823A1">
            <w:pPr>
              <w:pStyle w:val="Akapitzlist"/>
              <w:numPr>
                <w:ilvl w:val="0"/>
                <w:numId w:val="57"/>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Element systemu realizujący funkcję Firewall umożliwia wykonanie szeregu zmian przez administratora w CLI lub GUI, które nie zostaną zaimplementowane zanim nie zostaną zatwierdzone.</w:t>
            </w:r>
          </w:p>
          <w:p w14:paraId="57C2CC47" w14:textId="77777777" w:rsidR="00753FF5" w:rsidRPr="008502CD" w:rsidRDefault="00753FF5" w:rsidP="007823A1">
            <w:pPr>
              <w:pStyle w:val="Akapitzlist"/>
              <w:numPr>
                <w:ilvl w:val="0"/>
                <w:numId w:val="57"/>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Możliwość przypisywania administratorom praw do zarządzania określonymi częściami systemu (RBM).</w:t>
            </w:r>
          </w:p>
          <w:p w14:paraId="1CFC81B9" w14:textId="036A2041" w:rsidR="0030303F" w:rsidRPr="008502CD" w:rsidRDefault="00753FF5" w:rsidP="007823A1">
            <w:pPr>
              <w:pStyle w:val="Akapitzlist"/>
              <w:numPr>
                <w:ilvl w:val="0"/>
                <w:numId w:val="57"/>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Możliwość zarządzania systemem tylko z określonych adresów źródłowych IP.</w:t>
            </w:r>
          </w:p>
        </w:tc>
      </w:tr>
      <w:tr w:rsidR="0030303F" w:rsidRPr="0030303F" w14:paraId="7CF6C35B"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69C35D8C" w14:textId="77777777" w:rsidR="0030303F" w:rsidRPr="0030303F" w:rsidRDefault="0030303F" w:rsidP="0030303F">
            <w:pPr>
              <w:pStyle w:val="Default"/>
              <w:spacing w:after="49"/>
              <w:rPr>
                <w:rFonts w:asciiTheme="minorHAnsi" w:hAnsiTheme="minorHAnsi" w:cstheme="minorHAnsi"/>
                <w:b/>
                <w:bCs/>
              </w:rPr>
            </w:pPr>
            <w:r w:rsidRPr="0030303F">
              <w:rPr>
                <w:rFonts w:asciiTheme="minorHAnsi" w:hAnsiTheme="minorHAnsi" w:cstheme="minorHAnsi"/>
                <w:b/>
                <w:bCs/>
              </w:rPr>
              <w:t>Logowanie:</w:t>
            </w:r>
          </w:p>
        </w:tc>
        <w:tc>
          <w:tcPr>
            <w:tcW w:w="11340" w:type="dxa"/>
            <w:tcBorders>
              <w:top w:val="single" w:sz="4" w:space="0" w:color="auto"/>
              <w:left w:val="single" w:sz="4" w:space="0" w:color="auto"/>
              <w:bottom w:val="single" w:sz="4" w:space="0" w:color="auto"/>
              <w:right w:val="single" w:sz="4" w:space="0" w:color="auto"/>
            </w:tcBorders>
            <w:vAlign w:val="center"/>
          </w:tcPr>
          <w:p w14:paraId="22961CED" w14:textId="71ACBDC9" w:rsidR="00753FF5" w:rsidRPr="008502CD" w:rsidRDefault="00753FF5" w:rsidP="007823A1">
            <w:pPr>
              <w:pStyle w:val="Akapitzlist"/>
              <w:numPr>
                <w:ilvl w:val="0"/>
                <w:numId w:val="58"/>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14:paraId="73E06A77" w14:textId="77777777" w:rsidR="00753FF5" w:rsidRPr="008502CD" w:rsidRDefault="00753FF5" w:rsidP="007823A1">
            <w:pPr>
              <w:pStyle w:val="Akapitzlist"/>
              <w:numPr>
                <w:ilvl w:val="0"/>
                <w:numId w:val="58"/>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14:paraId="0361442E" w14:textId="77777777" w:rsidR="00753FF5" w:rsidRPr="008502CD" w:rsidRDefault="00753FF5" w:rsidP="007823A1">
            <w:pPr>
              <w:pStyle w:val="Akapitzlist"/>
              <w:numPr>
                <w:ilvl w:val="0"/>
                <w:numId w:val="58"/>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Logowanie obejmuje zdarzenia dotyczące wszystkich modułów sieciowych i bezpieczeństwa.</w:t>
            </w:r>
          </w:p>
          <w:p w14:paraId="45815062" w14:textId="77777777" w:rsidR="00753FF5" w:rsidRPr="008502CD" w:rsidRDefault="00753FF5" w:rsidP="007823A1">
            <w:pPr>
              <w:pStyle w:val="Akapitzlist"/>
              <w:numPr>
                <w:ilvl w:val="0"/>
                <w:numId w:val="58"/>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Możliwość włączenia logowania per reguła w polityce firewall.</w:t>
            </w:r>
          </w:p>
          <w:p w14:paraId="0CF597DF" w14:textId="77777777" w:rsidR="00753FF5" w:rsidRPr="008502CD" w:rsidRDefault="00753FF5" w:rsidP="007823A1">
            <w:pPr>
              <w:pStyle w:val="Akapitzlist"/>
              <w:numPr>
                <w:ilvl w:val="0"/>
                <w:numId w:val="58"/>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t>System zapewnia możliwość logowania do serwera SYSLOG.</w:t>
            </w:r>
          </w:p>
          <w:p w14:paraId="5A4AA708" w14:textId="2BE7A001" w:rsidR="0030303F" w:rsidRPr="008502CD" w:rsidRDefault="00753FF5" w:rsidP="007823A1">
            <w:pPr>
              <w:pStyle w:val="Akapitzlist"/>
              <w:numPr>
                <w:ilvl w:val="0"/>
                <w:numId w:val="58"/>
              </w:numPr>
              <w:suppressAutoHyphens w:val="0"/>
              <w:contextualSpacing/>
              <w:jc w:val="both"/>
              <w:textAlignment w:val="auto"/>
              <w:rPr>
                <w:rFonts w:asciiTheme="minorHAnsi" w:hAnsiTheme="minorHAnsi" w:cstheme="minorHAnsi"/>
                <w:sz w:val="24"/>
                <w:szCs w:val="24"/>
              </w:rPr>
            </w:pPr>
            <w:r w:rsidRPr="008502CD">
              <w:rPr>
                <w:rFonts w:asciiTheme="minorHAnsi" w:hAnsiTheme="minorHAnsi" w:cstheme="minorHAnsi"/>
                <w:sz w:val="24"/>
                <w:szCs w:val="24"/>
              </w:rPr>
              <w:lastRenderedPageBreak/>
              <w:t>Przesyłanie SYSLOG do zewnętrznych systemów jest możliwe z wykorzystaniem protokołu TCP oraz szyfrowania SSL/TLS.</w:t>
            </w:r>
          </w:p>
        </w:tc>
      </w:tr>
      <w:tr w:rsidR="0030303F" w:rsidRPr="0030303F" w14:paraId="78BD279A"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21B17804" w14:textId="68D34EBD" w:rsidR="0030303F" w:rsidRPr="0030303F" w:rsidRDefault="008502CD" w:rsidP="0030303F">
            <w:pPr>
              <w:pStyle w:val="Default"/>
              <w:spacing w:after="49"/>
              <w:rPr>
                <w:rFonts w:asciiTheme="minorHAnsi" w:hAnsiTheme="minorHAnsi" w:cstheme="minorHAnsi"/>
                <w:b/>
                <w:bCs/>
              </w:rPr>
            </w:pPr>
            <w:r>
              <w:rPr>
                <w:rFonts w:asciiTheme="minorHAnsi" w:hAnsiTheme="minorHAnsi" w:cstheme="minorHAnsi"/>
                <w:b/>
                <w:bCs/>
              </w:rPr>
              <w:lastRenderedPageBreak/>
              <w:t>Testy funkcjonalne i wydajnościowe</w:t>
            </w:r>
            <w:r w:rsidR="0030303F" w:rsidRPr="0030303F">
              <w:rPr>
                <w:rFonts w:asciiTheme="minorHAnsi" w:hAnsiTheme="minorHAnsi" w:cstheme="minorHAnsi"/>
                <w:b/>
                <w:bCs/>
              </w:rPr>
              <w:t>:</w:t>
            </w:r>
          </w:p>
        </w:tc>
        <w:tc>
          <w:tcPr>
            <w:tcW w:w="11340" w:type="dxa"/>
            <w:tcBorders>
              <w:top w:val="single" w:sz="4" w:space="0" w:color="auto"/>
              <w:left w:val="single" w:sz="4" w:space="0" w:color="auto"/>
              <w:bottom w:val="single" w:sz="4" w:space="0" w:color="auto"/>
              <w:right w:val="single" w:sz="4" w:space="0" w:color="auto"/>
            </w:tcBorders>
            <w:vAlign w:val="center"/>
          </w:tcPr>
          <w:p w14:paraId="15D21077" w14:textId="77777777" w:rsidR="008502CD" w:rsidRDefault="008502CD" w:rsidP="008502CD">
            <w:pPr>
              <w:suppressAutoHyphens w:val="0"/>
              <w:contextualSpacing/>
              <w:jc w:val="both"/>
              <w:textAlignment w:val="auto"/>
              <w:rPr>
                <w:rFonts w:asciiTheme="minorHAnsi" w:hAnsiTheme="minorHAnsi" w:cstheme="minorHAnsi"/>
                <w:sz w:val="24"/>
                <w:szCs w:val="24"/>
              </w:rPr>
            </w:pPr>
          </w:p>
          <w:p w14:paraId="1AB6FAB8" w14:textId="7632A2C0" w:rsidR="0030303F" w:rsidRPr="008502CD" w:rsidRDefault="008502CD" w:rsidP="00CA6D42">
            <w:pPr>
              <w:suppressAutoHyphens w:val="0"/>
              <w:contextualSpacing/>
              <w:jc w:val="both"/>
              <w:textAlignment w:val="auto"/>
              <w:rPr>
                <w:rFonts w:asciiTheme="minorHAnsi" w:hAnsiTheme="minorHAnsi" w:cstheme="minorHAnsi"/>
              </w:rPr>
            </w:pPr>
            <w:r w:rsidRPr="008502CD">
              <w:rPr>
                <w:rFonts w:asciiTheme="minorHAnsi" w:hAnsiTheme="minorHAnsi" w:cstheme="minorHAnsi"/>
                <w:sz w:val="24"/>
                <w:szCs w:val="24"/>
              </w:rPr>
              <w:t>Wszystkie funkcje i parametry wydajnościowe systemu mogą być zweryfikowane w oparciu o oficjalną (publicznie dostępną) dokumentację producenta lub w przypadku braku parametrów wydajnościowych w dokumentacji, wymagane jest dostarczenie wyników testów wydajnościowych (wykonanych przez producenta rozwiązania w czasie ostatnich 90 dni.</w:t>
            </w:r>
          </w:p>
        </w:tc>
      </w:tr>
      <w:tr w:rsidR="0030303F" w:rsidRPr="0030303F" w14:paraId="1419A251"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483BC3DE" w14:textId="77777777" w:rsidR="00CA6D42" w:rsidRDefault="00CA6D42" w:rsidP="0030303F">
            <w:pPr>
              <w:pStyle w:val="Default"/>
              <w:spacing w:after="49"/>
              <w:rPr>
                <w:rFonts w:asciiTheme="minorHAnsi" w:hAnsiTheme="minorHAnsi" w:cstheme="minorHAnsi"/>
                <w:b/>
                <w:bCs/>
              </w:rPr>
            </w:pPr>
          </w:p>
          <w:p w14:paraId="27797F99" w14:textId="77777777" w:rsidR="00CA6D42" w:rsidRDefault="00CA6D42" w:rsidP="0030303F">
            <w:pPr>
              <w:pStyle w:val="Default"/>
              <w:spacing w:after="49"/>
              <w:rPr>
                <w:rFonts w:asciiTheme="minorHAnsi" w:hAnsiTheme="minorHAnsi" w:cstheme="minorHAnsi"/>
                <w:b/>
                <w:bCs/>
              </w:rPr>
            </w:pPr>
          </w:p>
          <w:p w14:paraId="0BA53915" w14:textId="7B20E8C5" w:rsidR="0030303F" w:rsidRPr="0030303F" w:rsidRDefault="0030303F" w:rsidP="0030303F">
            <w:pPr>
              <w:pStyle w:val="Default"/>
              <w:spacing w:after="49"/>
              <w:rPr>
                <w:rFonts w:asciiTheme="minorHAnsi" w:hAnsiTheme="minorHAnsi" w:cstheme="minorHAnsi"/>
                <w:b/>
                <w:bCs/>
              </w:rPr>
            </w:pPr>
            <w:r w:rsidRPr="0030303F">
              <w:rPr>
                <w:rFonts w:asciiTheme="minorHAnsi" w:hAnsiTheme="minorHAnsi" w:cstheme="minorHAnsi"/>
                <w:b/>
                <w:bCs/>
              </w:rPr>
              <w:t>Serwisy i licencje:</w:t>
            </w:r>
          </w:p>
        </w:tc>
        <w:tc>
          <w:tcPr>
            <w:tcW w:w="11340" w:type="dxa"/>
            <w:tcBorders>
              <w:top w:val="single" w:sz="4" w:space="0" w:color="auto"/>
              <w:left w:val="single" w:sz="4" w:space="0" w:color="auto"/>
              <w:bottom w:val="single" w:sz="4" w:space="0" w:color="auto"/>
              <w:right w:val="single" w:sz="4" w:space="0" w:color="auto"/>
            </w:tcBorders>
            <w:vAlign w:val="center"/>
          </w:tcPr>
          <w:p w14:paraId="36D80957" w14:textId="77777777" w:rsidR="00CA6D42" w:rsidRDefault="00CA6D42" w:rsidP="008502CD">
            <w:pPr>
              <w:jc w:val="both"/>
              <w:rPr>
                <w:rFonts w:asciiTheme="minorHAnsi" w:hAnsiTheme="minorHAnsi" w:cstheme="minorHAnsi"/>
                <w:sz w:val="24"/>
                <w:szCs w:val="24"/>
              </w:rPr>
            </w:pPr>
          </w:p>
          <w:p w14:paraId="4E8968A8" w14:textId="0F9A8B20" w:rsidR="008502CD" w:rsidRPr="008502CD" w:rsidRDefault="008502CD" w:rsidP="008502CD">
            <w:pPr>
              <w:jc w:val="both"/>
              <w:rPr>
                <w:rFonts w:asciiTheme="minorHAnsi" w:hAnsiTheme="minorHAnsi" w:cstheme="minorHAnsi"/>
                <w:sz w:val="24"/>
                <w:szCs w:val="24"/>
              </w:rPr>
            </w:pPr>
            <w:r w:rsidRPr="008502CD">
              <w:rPr>
                <w:rFonts w:asciiTheme="minorHAnsi" w:hAnsiTheme="minorHAnsi" w:cstheme="minorHAnsi"/>
                <w:sz w:val="24"/>
                <w:szCs w:val="24"/>
              </w:rPr>
              <w:t>Do korzystania z aktualnych baz funkcji ochronnych producenta i serwisów wymagane są licencje:</w:t>
            </w:r>
          </w:p>
          <w:p w14:paraId="4F769AB3" w14:textId="27DFA7D9" w:rsidR="0030303F" w:rsidRPr="008502CD" w:rsidRDefault="008502CD" w:rsidP="00EE2996">
            <w:pPr>
              <w:ind w:left="708"/>
              <w:jc w:val="both"/>
              <w:rPr>
                <w:rFonts w:asciiTheme="minorHAnsi" w:hAnsiTheme="minorHAnsi" w:cstheme="minorHAnsi"/>
              </w:rPr>
            </w:pPr>
            <w:r w:rsidRPr="008502CD">
              <w:rPr>
                <w:rFonts w:asciiTheme="minorHAnsi" w:hAnsiTheme="minorHAnsi" w:cstheme="minorHAnsi"/>
                <w:sz w:val="24"/>
                <w:szCs w:val="24"/>
              </w:rPr>
              <w:t xml:space="preserve">a)     Kontrola Aplikacji, IPS, Antywirus (z uwzględnieniem sygnatur do ochrony urządzeń mobilnych - co najmniej dla systemu operacyjnego Android), Analiza typu </w:t>
            </w:r>
            <w:proofErr w:type="spellStart"/>
            <w:r w:rsidRPr="008502CD">
              <w:rPr>
                <w:rFonts w:asciiTheme="minorHAnsi" w:hAnsiTheme="minorHAnsi" w:cstheme="minorHAnsi"/>
                <w:sz w:val="24"/>
                <w:szCs w:val="24"/>
              </w:rPr>
              <w:t>Sandbox</w:t>
            </w:r>
            <w:proofErr w:type="spellEnd"/>
            <w:r w:rsidRPr="008502CD">
              <w:rPr>
                <w:rFonts w:asciiTheme="minorHAnsi" w:hAnsiTheme="minorHAnsi" w:cstheme="minorHAnsi"/>
                <w:sz w:val="24"/>
                <w:szCs w:val="24"/>
              </w:rPr>
              <w:t xml:space="preserve"> realizowana </w:t>
            </w:r>
            <w:proofErr w:type="spellStart"/>
            <w:r w:rsidRPr="008502CD">
              <w:rPr>
                <w:rFonts w:asciiTheme="minorHAnsi" w:hAnsiTheme="minorHAnsi" w:cstheme="minorHAnsi"/>
                <w:sz w:val="24"/>
                <w:szCs w:val="24"/>
              </w:rPr>
              <w:t>inline</w:t>
            </w:r>
            <w:proofErr w:type="spellEnd"/>
            <w:r w:rsidRPr="008502CD">
              <w:rPr>
                <w:rFonts w:asciiTheme="minorHAnsi" w:hAnsiTheme="minorHAnsi" w:cstheme="minorHAnsi"/>
                <w:sz w:val="24"/>
                <w:szCs w:val="24"/>
              </w:rPr>
              <w:t xml:space="preserve">, </w:t>
            </w:r>
            <w:proofErr w:type="spellStart"/>
            <w:r w:rsidRPr="008502CD">
              <w:rPr>
                <w:rFonts w:asciiTheme="minorHAnsi" w:hAnsiTheme="minorHAnsi" w:cstheme="minorHAnsi"/>
                <w:sz w:val="24"/>
                <w:szCs w:val="24"/>
              </w:rPr>
              <w:t>Antyspam</w:t>
            </w:r>
            <w:proofErr w:type="spellEnd"/>
            <w:r w:rsidRPr="008502CD">
              <w:rPr>
                <w:rFonts w:asciiTheme="minorHAnsi" w:hAnsiTheme="minorHAnsi" w:cstheme="minorHAnsi"/>
                <w:sz w:val="24"/>
                <w:szCs w:val="24"/>
              </w:rPr>
              <w:t xml:space="preserve">, Web </w:t>
            </w:r>
            <w:proofErr w:type="spellStart"/>
            <w:r w:rsidRPr="008502CD">
              <w:rPr>
                <w:rFonts w:asciiTheme="minorHAnsi" w:hAnsiTheme="minorHAnsi" w:cstheme="minorHAnsi"/>
                <w:sz w:val="24"/>
                <w:szCs w:val="24"/>
              </w:rPr>
              <w:t>Filtering</w:t>
            </w:r>
            <w:proofErr w:type="spellEnd"/>
            <w:r w:rsidRPr="008502CD">
              <w:rPr>
                <w:rFonts w:asciiTheme="minorHAnsi" w:hAnsiTheme="minorHAnsi" w:cstheme="minorHAnsi"/>
                <w:sz w:val="24"/>
                <w:szCs w:val="24"/>
              </w:rPr>
              <w:t xml:space="preserve">, bazy </w:t>
            </w:r>
            <w:proofErr w:type="spellStart"/>
            <w:r w:rsidRPr="008502CD">
              <w:rPr>
                <w:rFonts w:asciiTheme="minorHAnsi" w:hAnsiTheme="minorHAnsi" w:cstheme="minorHAnsi"/>
                <w:sz w:val="24"/>
                <w:szCs w:val="24"/>
              </w:rPr>
              <w:t>reputacyjne</w:t>
            </w:r>
            <w:proofErr w:type="spellEnd"/>
            <w:r w:rsidRPr="008502CD">
              <w:rPr>
                <w:rFonts w:asciiTheme="minorHAnsi" w:hAnsiTheme="minorHAnsi" w:cstheme="minorHAnsi"/>
                <w:sz w:val="24"/>
                <w:szCs w:val="24"/>
              </w:rPr>
              <w:t xml:space="preserve"> adresów IP/domen, Weryfikacja zgodności konfiguracji z dobrymi praktykami producenta (audyt konfiguracji i polityk urządzenia) na okres 36 miesięcy. </w:t>
            </w:r>
          </w:p>
        </w:tc>
      </w:tr>
      <w:tr w:rsidR="0030303F" w:rsidRPr="0030303F" w14:paraId="2F7B2F44"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3674B65F" w14:textId="77777777" w:rsidR="0030303F" w:rsidRPr="0030303F" w:rsidRDefault="0030303F" w:rsidP="0030303F">
            <w:pPr>
              <w:pStyle w:val="Default"/>
              <w:spacing w:after="49"/>
              <w:rPr>
                <w:rFonts w:asciiTheme="minorHAnsi" w:hAnsiTheme="minorHAnsi" w:cstheme="minorHAnsi"/>
                <w:b/>
                <w:bCs/>
              </w:rPr>
            </w:pPr>
            <w:r w:rsidRPr="0030303F">
              <w:rPr>
                <w:rFonts w:asciiTheme="minorHAnsi" w:hAnsiTheme="minorHAnsi" w:cstheme="minorHAnsi"/>
                <w:b/>
                <w:bCs/>
              </w:rPr>
              <w:t>Gwarancja oraz wsparcie:</w:t>
            </w:r>
          </w:p>
        </w:tc>
        <w:tc>
          <w:tcPr>
            <w:tcW w:w="11340" w:type="dxa"/>
            <w:tcBorders>
              <w:top w:val="single" w:sz="4" w:space="0" w:color="auto"/>
              <w:left w:val="single" w:sz="4" w:space="0" w:color="auto"/>
              <w:bottom w:val="single" w:sz="4" w:space="0" w:color="auto"/>
              <w:right w:val="single" w:sz="4" w:space="0" w:color="auto"/>
            </w:tcBorders>
            <w:vAlign w:val="center"/>
            <w:hideMark/>
          </w:tcPr>
          <w:p w14:paraId="1D3CFAAB" w14:textId="77777777" w:rsidR="008502CD" w:rsidRDefault="008502CD" w:rsidP="0030303F">
            <w:pPr>
              <w:pStyle w:val="Default"/>
              <w:spacing w:after="49"/>
              <w:rPr>
                <w:rFonts w:asciiTheme="minorHAnsi" w:hAnsiTheme="minorHAnsi" w:cstheme="minorHAnsi"/>
              </w:rPr>
            </w:pPr>
          </w:p>
          <w:p w14:paraId="10AC4CE4" w14:textId="4A36EE2C" w:rsidR="00CA6D42" w:rsidRDefault="0030303F" w:rsidP="0030303F">
            <w:pPr>
              <w:pStyle w:val="Default"/>
              <w:spacing w:after="49"/>
              <w:rPr>
                <w:rFonts w:asciiTheme="minorHAnsi" w:hAnsiTheme="minorHAnsi" w:cstheme="minorHAnsi"/>
              </w:rPr>
            </w:pPr>
            <w:r w:rsidRPr="008502CD">
              <w:rPr>
                <w:rFonts w:asciiTheme="minorHAnsi" w:hAnsiTheme="minorHAnsi" w:cstheme="minorHAnsi"/>
              </w:rPr>
              <w:t xml:space="preserve">System musi być objęty serwisem gwarancyjnym producenta przez okres </w:t>
            </w:r>
            <w:r w:rsidR="005512C1">
              <w:rPr>
                <w:rFonts w:asciiTheme="minorHAnsi" w:hAnsiTheme="minorHAnsi" w:cstheme="minorHAnsi"/>
              </w:rPr>
              <w:t xml:space="preserve">minimum </w:t>
            </w:r>
            <w:r w:rsidRPr="008502CD">
              <w:rPr>
                <w:rFonts w:asciiTheme="minorHAnsi" w:hAnsiTheme="minorHAnsi" w:cstheme="minorHAnsi"/>
              </w:rPr>
              <w:t>36 miesięcy, polegającym na naprawie lub wymianie urządzenia w przypadku jego wadliwości</w:t>
            </w:r>
            <w:r w:rsidR="008502CD" w:rsidRPr="008502CD">
              <w:rPr>
                <w:rFonts w:asciiTheme="minorHAnsi" w:hAnsiTheme="minorHAnsi" w:cstheme="minorHAnsi"/>
              </w:rPr>
              <w:t xml:space="preserve"> w trybie AHR (</w:t>
            </w:r>
            <w:proofErr w:type="spellStart"/>
            <w:r w:rsidR="008502CD" w:rsidRPr="008502CD">
              <w:rPr>
                <w:rFonts w:asciiTheme="minorHAnsi" w:hAnsiTheme="minorHAnsi" w:cstheme="minorHAnsi"/>
              </w:rPr>
              <w:t>advanced</w:t>
            </w:r>
            <w:proofErr w:type="spellEnd"/>
            <w:r w:rsidR="008502CD" w:rsidRPr="008502CD">
              <w:rPr>
                <w:rFonts w:asciiTheme="minorHAnsi" w:hAnsiTheme="minorHAnsi" w:cstheme="minorHAnsi"/>
              </w:rPr>
              <w:t xml:space="preserve"> hardware </w:t>
            </w:r>
            <w:proofErr w:type="spellStart"/>
            <w:r w:rsidR="008502CD" w:rsidRPr="008502CD">
              <w:rPr>
                <w:rFonts w:asciiTheme="minorHAnsi" w:hAnsiTheme="minorHAnsi" w:cstheme="minorHAnsi"/>
              </w:rPr>
              <w:t>replacement</w:t>
            </w:r>
            <w:proofErr w:type="spellEnd"/>
            <w:r w:rsidR="008502CD" w:rsidRPr="008502CD">
              <w:rPr>
                <w:rFonts w:asciiTheme="minorHAnsi" w:hAnsiTheme="minorHAnsi" w:cstheme="minorHAnsi"/>
              </w:rPr>
              <w:t>)</w:t>
            </w:r>
            <w:r w:rsidRPr="008502CD">
              <w:rPr>
                <w:rFonts w:asciiTheme="minorHAnsi" w:hAnsiTheme="minorHAnsi" w:cstheme="minorHAnsi"/>
              </w:rPr>
              <w:t>. W ramach tego serwisu producent musi zapewniać również dostęp do aktualizacji oprogramowania oraz wsparcie techniczne w trybie 24x7.</w:t>
            </w:r>
          </w:p>
          <w:p w14:paraId="36853626" w14:textId="2877F69F" w:rsidR="008502CD" w:rsidRPr="008502CD" w:rsidRDefault="008502CD" w:rsidP="0030303F">
            <w:pPr>
              <w:pStyle w:val="Default"/>
              <w:spacing w:after="49"/>
              <w:rPr>
                <w:rFonts w:asciiTheme="minorHAnsi" w:hAnsiTheme="minorHAnsi" w:cstheme="minorHAnsi"/>
              </w:rPr>
            </w:pPr>
          </w:p>
        </w:tc>
      </w:tr>
      <w:tr w:rsidR="0030303F" w:rsidRPr="0030303F" w14:paraId="61E1CA14"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23D106EA" w14:textId="77777777" w:rsidR="0030303F" w:rsidRPr="0030303F" w:rsidRDefault="0030303F" w:rsidP="0030303F">
            <w:pPr>
              <w:pStyle w:val="Default"/>
              <w:spacing w:after="49"/>
              <w:rPr>
                <w:rFonts w:asciiTheme="minorHAnsi" w:hAnsiTheme="minorHAnsi" w:cstheme="minorHAnsi"/>
                <w:b/>
                <w:bCs/>
              </w:rPr>
            </w:pPr>
            <w:bookmarkStart w:id="0" w:name="_Hlk207629579"/>
            <w:r w:rsidRPr="0030303F">
              <w:rPr>
                <w:rFonts w:asciiTheme="minorHAnsi" w:hAnsiTheme="minorHAnsi" w:cstheme="minorHAnsi"/>
                <w:b/>
                <w:bCs/>
              </w:rPr>
              <w:t>Termin realizacji</w:t>
            </w:r>
          </w:p>
        </w:tc>
        <w:tc>
          <w:tcPr>
            <w:tcW w:w="11340" w:type="dxa"/>
            <w:tcBorders>
              <w:top w:val="single" w:sz="4" w:space="0" w:color="auto"/>
              <w:left w:val="single" w:sz="4" w:space="0" w:color="auto"/>
              <w:bottom w:val="single" w:sz="4" w:space="0" w:color="auto"/>
              <w:right w:val="single" w:sz="4" w:space="0" w:color="auto"/>
            </w:tcBorders>
            <w:vAlign w:val="center"/>
          </w:tcPr>
          <w:p w14:paraId="02787309" w14:textId="2B85197F" w:rsidR="00B21FC8" w:rsidRPr="008502CD" w:rsidRDefault="007549F0" w:rsidP="00EE2996">
            <w:pPr>
              <w:pStyle w:val="Default"/>
              <w:spacing w:after="49"/>
              <w:rPr>
                <w:rFonts w:asciiTheme="minorHAnsi" w:hAnsiTheme="minorHAnsi" w:cstheme="minorHAnsi"/>
              </w:rPr>
            </w:pPr>
            <w:r w:rsidRPr="0021516F">
              <w:rPr>
                <w:rFonts w:asciiTheme="minorHAnsi" w:hAnsiTheme="minorHAnsi" w:cstheme="minorHAnsi"/>
                <w:color w:val="auto"/>
              </w:rPr>
              <w:t xml:space="preserve">Został wskazany w Zapytaniu ofertowym. </w:t>
            </w:r>
          </w:p>
        </w:tc>
      </w:tr>
      <w:bookmarkEnd w:id="0"/>
      <w:tr w:rsidR="0030303F" w:rsidRPr="0030303F" w14:paraId="016EA47A" w14:textId="77777777" w:rsidTr="0030303F">
        <w:tc>
          <w:tcPr>
            <w:tcW w:w="2802" w:type="dxa"/>
            <w:tcBorders>
              <w:top w:val="single" w:sz="4" w:space="0" w:color="auto"/>
              <w:left w:val="single" w:sz="4" w:space="0" w:color="auto"/>
              <w:bottom w:val="single" w:sz="4" w:space="0" w:color="auto"/>
              <w:right w:val="single" w:sz="4" w:space="0" w:color="auto"/>
            </w:tcBorders>
            <w:vAlign w:val="center"/>
            <w:hideMark/>
          </w:tcPr>
          <w:p w14:paraId="2E1248BF" w14:textId="77777777" w:rsidR="0030303F" w:rsidRPr="0030303F" w:rsidRDefault="0030303F" w:rsidP="0030303F">
            <w:pPr>
              <w:pStyle w:val="Default"/>
              <w:spacing w:after="49"/>
              <w:rPr>
                <w:rFonts w:asciiTheme="minorHAnsi" w:hAnsiTheme="minorHAnsi" w:cstheme="minorHAnsi"/>
                <w:b/>
                <w:bCs/>
              </w:rPr>
            </w:pPr>
            <w:r w:rsidRPr="0030303F">
              <w:rPr>
                <w:rFonts w:asciiTheme="minorHAnsi" w:hAnsiTheme="minorHAnsi" w:cstheme="minorHAnsi"/>
                <w:b/>
                <w:bCs/>
              </w:rPr>
              <w:t>Inne:</w:t>
            </w:r>
          </w:p>
        </w:tc>
        <w:tc>
          <w:tcPr>
            <w:tcW w:w="11340" w:type="dxa"/>
            <w:tcBorders>
              <w:top w:val="single" w:sz="4" w:space="0" w:color="auto"/>
              <w:left w:val="single" w:sz="4" w:space="0" w:color="auto"/>
              <w:bottom w:val="single" w:sz="4" w:space="0" w:color="auto"/>
              <w:right w:val="single" w:sz="4" w:space="0" w:color="auto"/>
            </w:tcBorders>
            <w:vAlign w:val="center"/>
            <w:hideMark/>
          </w:tcPr>
          <w:p w14:paraId="36E98740" w14:textId="77777777" w:rsidR="008502CD" w:rsidRDefault="008502CD" w:rsidP="0030303F">
            <w:pPr>
              <w:pStyle w:val="Default"/>
              <w:spacing w:after="49"/>
              <w:rPr>
                <w:rFonts w:asciiTheme="minorHAnsi" w:hAnsiTheme="minorHAnsi" w:cstheme="minorHAnsi"/>
              </w:rPr>
            </w:pPr>
          </w:p>
          <w:p w14:paraId="1D769ED7" w14:textId="3204B5BF" w:rsidR="0030303F" w:rsidRDefault="0030303F" w:rsidP="0030303F">
            <w:pPr>
              <w:pStyle w:val="Default"/>
              <w:spacing w:after="49"/>
              <w:rPr>
                <w:rFonts w:asciiTheme="minorHAnsi" w:hAnsiTheme="minorHAnsi" w:cstheme="minorHAnsi"/>
              </w:rPr>
            </w:pPr>
            <w:r w:rsidRPr="008502CD">
              <w:rPr>
                <w:rFonts w:asciiTheme="minorHAnsi" w:hAnsiTheme="minorHAnsi" w:cstheme="minorHAnsi"/>
              </w:rPr>
              <w:t xml:space="preserve">Przed podpisaniem umowy lub maksymalnie w dniu jej podpisania, wykonawca zobowiązany jest przedłożyć szczegółowy opis oferowanego przedmiotu zamówienia. </w:t>
            </w:r>
          </w:p>
          <w:p w14:paraId="625B6448" w14:textId="0872DBAB" w:rsidR="00FD252E" w:rsidRPr="008502CD" w:rsidRDefault="00FD252E" w:rsidP="00FD252E">
            <w:pPr>
              <w:pStyle w:val="Default"/>
              <w:spacing w:after="49"/>
              <w:rPr>
                <w:rFonts w:asciiTheme="minorHAnsi" w:hAnsiTheme="minorHAnsi" w:cstheme="minorHAnsi"/>
              </w:rPr>
            </w:pPr>
            <w:r w:rsidRPr="008502CD">
              <w:rPr>
                <w:rFonts w:asciiTheme="minorHAnsi" w:hAnsiTheme="minorHAnsi" w:cstheme="minorHAnsi"/>
              </w:rPr>
              <w:t xml:space="preserve">Oferent winien przedłożyć oświadczenie producenta lub autoryzowanego dystrybutora producenta na terenie Polski, </w:t>
            </w:r>
            <w:r w:rsidR="008502CD" w:rsidRPr="008502CD">
              <w:rPr>
                <w:rFonts w:asciiTheme="minorHAnsi" w:hAnsiTheme="minorHAnsi" w:cstheme="minorHAnsi"/>
              </w:rPr>
              <w:t>iż produkt pochodzi z autoryzowanego kanału sprzedaży, np. poprzez oświadczenie o posiadanym statusie autoryzacyjnym.</w:t>
            </w:r>
          </w:p>
          <w:p w14:paraId="0E7D8BF3" w14:textId="3991530C" w:rsidR="00FD252E" w:rsidRPr="008502CD" w:rsidRDefault="00FD252E" w:rsidP="00EE2996">
            <w:pPr>
              <w:pStyle w:val="Default"/>
              <w:spacing w:after="49"/>
              <w:rPr>
                <w:rFonts w:asciiTheme="minorHAnsi" w:hAnsiTheme="minorHAnsi" w:cstheme="minorHAnsi"/>
              </w:rPr>
            </w:pPr>
            <w:r w:rsidRPr="008502CD">
              <w:rPr>
                <w:rFonts w:asciiTheme="minorHAnsi" w:hAnsiTheme="minorHAnsi" w:cstheme="minorHAnsi"/>
              </w:rPr>
              <w:t xml:space="preserve">W przypadku </w:t>
            </w:r>
            <w:r w:rsidR="008502CD" w:rsidRPr="008502CD">
              <w:rPr>
                <w:rFonts w:asciiTheme="minorHAnsi" w:hAnsiTheme="minorHAnsi" w:cstheme="minorHAnsi"/>
              </w:rPr>
              <w:t xml:space="preserve">istnienia takiego wymogu w stosunku do technologii objętej przedmiotem niniejszego postępowania (tzw. produkty podwójnego zastosowania), został uzyskany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w:t>
            </w:r>
            <w:r w:rsidR="008502CD" w:rsidRPr="008502CD">
              <w:rPr>
                <w:rFonts w:asciiTheme="minorHAnsi" w:hAnsiTheme="minorHAnsi" w:cstheme="minorHAnsi"/>
              </w:rPr>
              <w:lastRenderedPageBreak/>
              <w:t>bezpieczeństwa (Dz.U. z 2004, Nr 229, poz. 2315 z późn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tc>
      </w:tr>
    </w:tbl>
    <w:p w14:paraId="5261D0B0" w14:textId="77777777" w:rsidR="0030303F" w:rsidRDefault="0030303F" w:rsidP="0030303F">
      <w:pPr>
        <w:pStyle w:val="Default"/>
        <w:spacing w:after="49"/>
        <w:rPr>
          <w:rFonts w:asciiTheme="minorHAnsi" w:hAnsiTheme="minorHAnsi" w:cstheme="minorHAnsi"/>
        </w:rPr>
      </w:pPr>
    </w:p>
    <w:p w14:paraId="51BC194C" w14:textId="77777777" w:rsidR="00431A25" w:rsidRDefault="00431A25" w:rsidP="0030303F">
      <w:pPr>
        <w:pStyle w:val="Default"/>
        <w:spacing w:after="49"/>
        <w:rPr>
          <w:rFonts w:asciiTheme="minorHAnsi" w:hAnsiTheme="minorHAnsi" w:cstheme="minorHAnsi"/>
          <w:b/>
          <w:bCs/>
          <w:iCs/>
        </w:rPr>
      </w:pPr>
    </w:p>
    <w:p w14:paraId="78AEE2B4" w14:textId="77777777" w:rsidR="00397B96" w:rsidRDefault="00397B96" w:rsidP="0030303F">
      <w:pPr>
        <w:pStyle w:val="Default"/>
        <w:spacing w:after="49"/>
        <w:rPr>
          <w:rFonts w:asciiTheme="minorHAnsi" w:hAnsiTheme="minorHAnsi" w:cstheme="minorHAnsi"/>
          <w:b/>
          <w:bCs/>
          <w:iCs/>
        </w:rPr>
      </w:pPr>
    </w:p>
    <w:p w14:paraId="058993E3" w14:textId="6B0EC7C1" w:rsidR="0030303F" w:rsidRPr="0030303F" w:rsidRDefault="0030303F" w:rsidP="0030303F">
      <w:pPr>
        <w:pStyle w:val="Default"/>
        <w:spacing w:after="49"/>
        <w:rPr>
          <w:rFonts w:asciiTheme="minorHAnsi" w:hAnsiTheme="minorHAnsi" w:cstheme="minorHAnsi"/>
          <w:b/>
          <w:bCs/>
          <w:iCs/>
        </w:rPr>
      </w:pPr>
      <w:r w:rsidRPr="0030303F">
        <w:rPr>
          <w:rFonts w:asciiTheme="minorHAnsi" w:hAnsiTheme="minorHAnsi" w:cstheme="minorHAnsi"/>
          <w:b/>
          <w:bCs/>
          <w:iCs/>
        </w:rPr>
        <w:t xml:space="preserve">Poz. </w:t>
      </w:r>
      <w:r w:rsidR="001F3D23">
        <w:rPr>
          <w:rFonts w:asciiTheme="minorHAnsi" w:hAnsiTheme="minorHAnsi" w:cstheme="minorHAnsi"/>
          <w:b/>
          <w:bCs/>
          <w:iCs/>
        </w:rPr>
        <w:t>2</w:t>
      </w:r>
      <w:r w:rsidRPr="0030303F">
        <w:rPr>
          <w:rFonts w:asciiTheme="minorHAnsi" w:hAnsiTheme="minorHAnsi" w:cstheme="minorHAnsi"/>
          <w:b/>
          <w:bCs/>
          <w:iCs/>
        </w:rPr>
        <w:t xml:space="preserve"> – URZĄDZENIE </w:t>
      </w:r>
      <w:r>
        <w:rPr>
          <w:rFonts w:asciiTheme="minorHAnsi" w:hAnsiTheme="minorHAnsi" w:cstheme="minorHAnsi"/>
          <w:b/>
          <w:bCs/>
          <w:iCs/>
        </w:rPr>
        <w:t xml:space="preserve">SIECIOWE SWITCH </w:t>
      </w:r>
      <w:r w:rsidRPr="0030303F">
        <w:rPr>
          <w:rFonts w:asciiTheme="minorHAnsi" w:hAnsiTheme="minorHAnsi" w:cstheme="minorHAnsi"/>
          <w:b/>
          <w:bCs/>
          <w:iCs/>
        </w:rPr>
        <w:t xml:space="preserve">– </w:t>
      </w:r>
      <w:r w:rsidR="001F3D23">
        <w:rPr>
          <w:rFonts w:asciiTheme="minorHAnsi" w:hAnsiTheme="minorHAnsi" w:cstheme="minorHAnsi"/>
          <w:b/>
          <w:bCs/>
          <w:iCs/>
        </w:rPr>
        <w:t>2</w:t>
      </w:r>
      <w:r w:rsidRPr="0030303F">
        <w:rPr>
          <w:rFonts w:asciiTheme="minorHAnsi" w:hAnsiTheme="minorHAnsi" w:cstheme="minorHAnsi"/>
          <w:b/>
          <w:bCs/>
          <w:iCs/>
        </w:rPr>
        <w:t xml:space="preserve"> szt. </w:t>
      </w:r>
    </w:p>
    <w:p w14:paraId="7F3593DF" w14:textId="77777777" w:rsidR="0030303F" w:rsidRPr="0030303F" w:rsidRDefault="0030303F" w:rsidP="0030303F">
      <w:pPr>
        <w:pStyle w:val="Default"/>
        <w:spacing w:after="49"/>
        <w:rPr>
          <w:rFonts w:asciiTheme="minorHAnsi" w:hAnsiTheme="minorHAnsi" w:cstheme="minorHAnsi"/>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1170"/>
      </w:tblGrid>
      <w:tr w:rsidR="0030303F" w:rsidRPr="0030303F" w14:paraId="773DDE40" w14:textId="77777777" w:rsidTr="00FD7834">
        <w:tc>
          <w:tcPr>
            <w:tcW w:w="1414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576BD02" w14:textId="77777777" w:rsidR="0030303F" w:rsidRPr="0030303F" w:rsidRDefault="0030303F" w:rsidP="00FD7834">
            <w:pPr>
              <w:pStyle w:val="Default"/>
              <w:spacing w:after="49"/>
              <w:rPr>
                <w:rFonts w:asciiTheme="minorHAnsi" w:hAnsiTheme="minorHAnsi" w:cstheme="minorHAnsi"/>
                <w:b/>
              </w:rPr>
            </w:pPr>
            <w:r w:rsidRPr="0030303F">
              <w:rPr>
                <w:rFonts w:asciiTheme="minorHAnsi" w:hAnsiTheme="minorHAnsi" w:cstheme="minorHAnsi"/>
                <w:b/>
              </w:rPr>
              <w:t>Minimalne wymagane parametry</w:t>
            </w:r>
          </w:p>
        </w:tc>
      </w:tr>
      <w:tr w:rsidR="00117768" w:rsidRPr="0030303F" w14:paraId="295FEF43" w14:textId="77777777" w:rsidTr="00117768">
        <w:tc>
          <w:tcPr>
            <w:tcW w:w="2972" w:type="dxa"/>
            <w:tcBorders>
              <w:top w:val="single" w:sz="4" w:space="0" w:color="auto"/>
              <w:left w:val="single" w:sz="4" w:space="0" w:color="auto"/>
              <w:bottom w:val="single" w:sz="4" w:space="0" w:color="auto"/>
              <w:right w:val="single" w:sz="4" w:space="0" w:color="auto"/>
            </w:tcBorders>
            <w:vAlign w:val="center"/>
            <w:hideMark/>
          </w:tcPr>
          <w:p w14:paraId="1B842601" w14:textId="77777777" w:rsidR="00117768" w:rsidRPr="0030303F" w:rsidRDefault="00117768" w:rsidP="00117768">
            <w:pPr>
              <w:pStyle w:val="Default"/>
              <w:spacing w:after="49"/>
              <w:rPr>
                <w:rFonts w:asciiTheme="minorHAnsi" w:hAnsiTheme="minorHAnsi" w:cstheme="minorHAnsi"/>
                <w:b/>
                <w:bCs/>
              </w:rPr>
            </w:pPr>
            <w:r w:rsidRPr="0030303F">
              <w:rPr>
                <w:rFonts w:asciiTheme="minorHAnsi" w:hAnsiTheme="minorHAnsi" w:cstheme="minorHAnsi"/>
                <w:b/>
                <w:bCs/>
              </w:rPr>
              <w:t>Wymagania Ogólne:</w:t>
            </w:r>
          </w:p>
        </w:tc>
        <w:tc>
          <w:tcPr>
            <w:tcW w:w="11170" w:type="dxa"/>
            <w:tcBorders>
              <w:top w:val="single" w:sz="4" w:space="0" w:color="auto"/>
              <w:left w:val="single" w:sz="4" w:space="0" w:color="auto"/>
              <w:bottom w:val="single" w:sz="4" w:space="0" w:color="auto"/>
              <w:right w:val="single" w:sz="4" w:space="0" w:color="auto"/>
            </w:tcBorders>
            <w:vAlign w:val="center"/>
          </w:tcPr>
          <w:p w14:paraId="3A36F058" w14:textId="77777777" w:rsidR="00117768" w:rsidRPr="009476A7" w:rsidRDefault="00117768" w:rsidP="00117768">
            <w:pPr>
              <w:pStyle w:val="Default"/>
              <w:spacing w:after="49"/>
              <w:rPr>
                <w:rFonts w:asciiTheme="minorHAnsi" w:hAnsiTheme="minorHAnsi" w:cstheme="minorHAnsi"/>
              </w:rPr>
            </w:pPr>
          </w:p>
          <w:p w14:paraId="0B88BAD7" w14:textId="34361CEF" w:rsidR="00117768" w:rsidRPr="009476A7" w:rsidRDefault="00117768" w:rsidP="00117768">
            <w:pPr>
              <w:pStyle w:val="Default"/>
              <w:spacing w:after="49"/>
              <w:rPr>
                <w:rFonts w:asciiTheme="minorHAnsi" w:hAnsiTheme="minorHAnsi" w:cstheme="minorHAnsi"/>
              </w:rPr>
            </w:pPr>
            <w:r w:rsidRPr="009476A7">
              <w:rPr>
                <w:rFonts w:asciiTheme="minorHAnsi" w:hAnsiTheme="minorHAnsi" w:cstheme="minorHAnsi"/>
              </w:rPr>
              <w:t xml:space="preserve">W ramach postępowania wymaganym jest dostarczenie elementów systemu niezbędnych do zbudowania </w:t>
            </w:r>
            <w:proofErr w:type="gramStart"/>
            <w:r w:rsidRPr="009476A7">
              <w:rPr>
                <w:rFonts w:asciiTheme="minorHAnsi" w:hAnsiTheme="minorHAnsi" w:cstheme="minorHAnsi"/>
              </w:rPr>
              <w:t xml:space="preserve">bezpiecznej  </w:t>
            </w:r>
            <w:r w:rsidR="00C2543E" w:rsidRPr="009476A7">
              <w:rPr>
                <w:rFonts w:asciiTheme="minorHAnsi" w:hAnsiTheme="minorHAnsi" w:cstheme="minorHAnsi"/>
              </w:rPr>
              <w:t>kolokowanej</w:t>
            </w:r>
            <w:proofErr w:type="gramEnd"/>
            <w:r w:rsidR="00C2543E" w:rsidRPr="009476A7">
              <w:rPr>
                <w:rFonts w:asciiTheme="minorHAnsi" w:hAnsiTheme="minorHAnsi" w:cstheme="minorHAnsi"/>
              </w:rPr>
              <w:t xml:space="preserve"> </w:t>
            </w:r>
            <w:r w:rsidRPr="009476A7">
              <w:rPr>
                <w:rFonts w:asciiTheme="minorHAnsi" w:hAnsiTheme="minorHAnsi" w:cstheme="minorHAnsi"/>
              </w:rPr>
              <w:t>infrastruktury dostępowej. Poszczególne elementy systemu muszą zostać dostarczone w postaci komercyjnych platform sprzętowych lub programowych.</w:t>
            </w:r>
          </w:p>
          <w:p w14:paraId="260FE2F3" w14:textId="77777777" w:rsidR="00117768" w:rsidRPr="009476A7" w:rsidRDefault="00117768" w:rsidP="00117768">
            <w:pPr>
              <w:pStyle w:val="Default"/>
              <w:spacing w:after="49"/>
              <w:rPr>
                <w:rFonts w:asciiTheme="minorHAnsi" w:hAnsiTheme="minorHAnsi" w:cstheme="minorHAnsi"/>
              </w:rPr>
            </w:pPr>
            <w:r w:rsidRPr="009476A7">
              <w:rPr>
                <w:rFonts w:asciiTheme="minorHAnsi" w:hAnsiTheme="minorHAnsi" w:cstheme="minorHAnsi"/>
              </w:rPr>
              <w:t>W celu realizacji konfiguracji bezpiecznej infrastruktury teleinformatycznej, wymaganym jest dostarczenie przełącznika oraz innych elementów funkcjonalnych, współpracujących z oferowanym systemem bezpieczeństwa, o niżej wymienionych parametrach.</w:t>
            </w:r>
          </w:p>
          <w:p w14:paraId="4AE5F405" w14:textId="77777777" w:rsidR="00117768" w:rsidRDefault="00C2543E" w:rsidP="009476A7">
            <w:pPr>
              <w:jc w:val="both"/>
              <w:rPr>
                <w:rFonts w:asciiTheme="minorHAnsi" w:hAnsiTheme="minorHAnsi" w:cstheme="minorHAnsi"/>
                <w:i/>
                <w:iCs/>
                <w:sz w:val="24"/>
                <w:szCs w:val="24"/>
              </w:rPr>
            </w:pPr>
            <w:r w:rsidRPr="009476A7">
              <w:rPr>
                <w:rFonts w:asciiTheme="minorHAnsi" w:hAnsiTheme="minorHAnsi" w:cstheme="minorHAnsi"/>
                <w:sz w:val="24"/>
                <w:szCs w:val="24"/>
              </w:rPr>
              <w:t xml:space="preserve">Zamawiający jest w posiadaniu rozwiązania sieciowego opartego o rozwiązania </w:t>
            </w:r>
            <w:proofErr w:type="spellStart"/>
            <w:r w:rsidRPr="009476A7">
              <w:rPr>
                <w:rFonts w:asciiTheme="minorHAnsi" w:hAnsiTheme="minorHAnsi" w:cstheme="minorHAnsi"/>
                <w:sz w:val="24"/>
                <w:szCs w:val="24"/>
              </w:rPr>
              <w:t>Fortinet</w:t>
            </w:r>
            <w:proofErr w:type="spellEnd"/>
            <w:r w:rsidRPr="009476A7">
              <w:rPr>
                <w:rFonts w:asciiTheme="minorHAnsi" w:hAnsiTheme="minorHAnsi" w:cstheme="minorHAnsi"/>
                <w:sz w:val="24"/>
                <w:szCs w:val="24"/>
              </w:rPr>
              <w:t xml:space="preserve">. W ramach rozbudowy istniejącego systemu, której celem jest przeniesienie mechanizmów bezpieczeństwa na warstwę dostępową, wymaganym jest dostarczenie przełącznika współpracującego z istniejącym rozwiązaniem w zakresie opisanym w sekcjach: </w:t>
            </w:r>
            <w:r w:rsidRPr="009476A7">
              <w:rPr>
                <w:rFonts w:asciiTheme="minorHAnsi" w:hAnsiTheme="minorHAnsi" w:cstheme="minorHAnsi"/>
                <w:i/>
                <w:iCs/>
                <w:sz w:val="24"/>
                <w:szCs w:val="24"/>
              </w:rPr>
              <w:t>"Dodatkowe funkcje urządzenia przy integracji z systemem centralnego zarządzania / NAC"</w:t>
            </w:r>
            <w:r w:rsidRPr="009476A7">
              <w:rPr>
                <w:rFonts w:asciiTheme="minorHAnsi" w:hAnsiTheme="minorHAnsi" w:cstheme="minorHAnsi"/>
                <w:sz w:val="24"/>
                <w:szCs w:val="24"/>
              </w:rPr>
              <w:t xml:space="preserve"> oraz </w:t>
            </w:r>
            <w:r w:rsidRPr="009476A7">
              <w:rPr>
                <w:rFonts w:asciiTheme="minorHAnsi" w:hAnsiTheme="minorHAnsi" w:cstheme="minorHAnsi"/>
                <w:i/>
                <w:iCs/>
                <w:sz w:val="24"/>
                <w:szCs w:val="24"/>
              </w:rPr>
              <w:t>"Funkcje urządzenia przy integracji z systemem centralnego zarządzania lub bezpieczeństwa".</w:t>
            </w:r>
          </w:p>
          <w:p w14:paraId="07A6E9B1" w14:textId="4D83C203" w:rsidR="009476A7" w:rsidRPr="009476A7" w:rsidRDefault="009476A7" w:rsidP="009476A7">
            <w:pPr>
              <w:jc w:val="both"/>
              <w:rPr>
                <w:rFonts w:asciiTheme="minorHAnsi" w:hAnsiTheme="minorHAnsi" w:cstheme="minorHAnsi"/>
                <w:sz w:val="24"/>
                <w:szCs w:val="24"/>
              </w:rPr>
            </w:pPr>
          </w:p>
        </w:tc>
      </w:tr>
      <w:tr w:rsidR="00117768" w:rsidRPr="0030303F" w14:paraId="53524319" w14:textId="77777777" w:rsidTr="00117768">
        <w:tc>
          <w:tcPr>
            <w:tcW w:w="2972" w:type="dxa"/>
            <w:tcBorders>
              <w:top w:val="single" w:sz="4" w:space="0" w:color="auto"/>
              <w:left w:val="single" w:sz="4" w:space="0" w:color="auto"/>
              <w:bottom w:val="single" w:sz="4" w:space="0" w:color="auto"/>
              <w:right w:val="single" w:sz="4" w:space="0" w:color="auto"/>
            </w:tcBorders>
            <w:vAlign w:val="center"/>
          </w:tcPr>
          <w:p w14:paraId="778F6210" w14:textId="0AC7DA62" w:rsidR="00117768" w:rsidRPr="0030303F" w:rsidRDefault="00117768" w:rsidP="00117768">
            <w:pPr>
              <w:pStyle w:val="Default"/>
              <w:spacing w:after="49"/>
              <w:rPr>
                <w:rFonts w:asciiTheme="minorHAnsi" w:hAnsiTheme="minorHAnsi" w:cstheme="minorHAnsi"/>
              </w:rPr>
            </w:pPr>
            <w:r w:rsidRPr="0030303F">
              <w:rPr>
                <w:rFonts w:asciiTheme="minorHAnsi" w:hAnsiTheme="minorHAnsi" w:cstheme="minorHAnsi"/>
                <w:b/>
                <w:bCs/>
              </w:rPr>
              <w:t>Parametry fizyczne systemu:</w:t>
            </w:r>
          </w:p>
        </w:tc>
        <w:tc>
          <w:tcPr>
            <w:tcW w:w="11170" w:type="dxa"/>
            <w:tcBorders>
              <w:top w:val="single" w:sz="4" w:space="0" w:color="auto"/>
              <w:left w:val="single" w:sz="4" w:space="0" w:color="auto"/>
              <w:bottom w:val="single" w:sz="4" w:space="0" w:color="auto"/>
              <w:right w:val="single" w:sz="4" w:space="0" w:color="auto"/>
            </w:tcBorders>
            <w:vAlign w:val="center"/>
          </w:tcPr>
          <w:p w14:paraId="03F1B2A3" w14:textId="77777777" w:rsidR="00117768" w:rsidRDefault="00117768" w:rsidP="00117768">
            <w:pPr>
              <w:pStyle w:val="Akapitzlist"/>
              <w:suppressAutoHyphens w:val="0"/>
              <w:spacing w:after="160" w:line="259" w:lineRule="auto"/>
              <w:ind w:left="1068"/>
              <w:contextualSpacing/>
              <w:jc w:val="both"/>
              <w:textAlignment w:val="auto"/>
              <w:rPr>
                <w:rFonts w:asciiTheme="minorHAnsi" w:hAnsiTheme="minorHAnsi" w:cstheme="minorHAnsi"/>
                <w:sz w:val="24"/>
                <w:szCs w:val="24"/>
              </w:rPr>
            </w:pPr>
          </w:p>
          <w:p w14:paraId="0276E1D7" w14:textId="4A824DDB" w:rsidR="00117768" w:rsidRPr="00117768" w:rsidRDefault="00117768" w:rsidP="007823A1">
            <w:pPr>
              <w:pStyle w:val="Akapitzlist"/>
              <w:numPr>
                <w:ilvl w:val="0"/>
                <w:numId w:val="101"/>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Wymiary urządzenia muszą pozwalać na montaż w szafie </w:t>
            </w:r>
            <w:proofErr w:type="spellStart"/>
            <w:r w:rsidRPr="00117768">
              <w:rPr>
                <w:rFonts w:asciiTheme="minorHAnsi" w:hAnsiTheme="minorHAnsi" w:cstheme="minorHAnsi"/>
                <w:sz w:val="24"/>
                <w:szCs w:val="24"/>
              </w:rPr>
              <w:t>rack</w:t>
            </w:r>
            <w:proofErr w:type="spellEnd"/>
            <w:r w:rsidRPr="00117768">
              <w:rPr>
                <w:rFonts w:asciiTheme="minorHAnsi" w:hAnsiTheme="minorHAnsi" w:cstheme="minorHAnsi"/>
                <w:sz w:val="24"/>
                <w:szCs w:val="24"/>
              </w:rPr>
              <w:t xml:space="preserve"> 19", obudowa nie może być wyższa niż 1U.</w:t>
            </w:r>
          </w:p>
          <w:p w14:paraId="25C2A210" w14:textId="77777777" w:rsidR="00117768" w:rsidRPr="00117768" w:rsidRDefault="00117768" w:rsidP="007823A1">
            <w:pPr>
              <w:pStyle w:val="Akapitzlist"/>
              <w:numPr>
                <w:ilvl w:val="0"/>
                <w:numId w:val="102"/>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Zasilanie AC 230V.</w:t>
            </w:r>
          </w:p>
          <w:p w14:paraId="188577D1" w14:textId="0A68E46A" w:rsidR="00117768" w:rsidRPr="00117768" w:rsidRDefault="00117768" w:rsidP="007823A1">
            <w:pPr>
              <w:pStyle w:val="Akapitzlist"/>
              <w:numPr>
                <w:ilvl w:val="0"/>
                <w:numId w:val="104"/>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Minimalny zakres temperatury pracy: 0-40ᵒC.</w:t>
            </w:r>
          </w:p>
        </w:tc>
      </w:tr>
      <w:tr w:rsidR="00117768" w:rsidRPr="0021516F" w14:paraId="04FB9501" w14:textId="77777777" w:rsidTr="00117768">
        <w:tc>
          <w:tcPr>
            <w:tcW w:w="2972" w:type="dxa"/>
            <w:tcBorders>
              <w:top w:val="single" w:sz="4" w:space="0" w:color="auto"/>
              <w:left w:val="single" w:sz="4" w:space="0" w:color="auto"/>
              <w:bottom w:val="single" w:sz="4" w:space="0" w:color="auto"/>
              <w:right w:val="single" w:sz="4" w:space="0" w:color="auto"/>
            </w:tcBorders>
            <w:vAlign w:val="center"/>
            <w:hideMark/>
          </w:tcPr>
          <w:p w14:paraId="569BC004" w14:textId="77777777" w:rsidR="00117768" w:rsidRPr="00117768" w:rsidRDefault="00117768" w:rsidP="00117768">
            <w:pPr>
              <w:pStyle w:val="Nagwek1"/>
              <w:jc w:val="both"/>
              <w:rPr>
                <w:rFonts w:asciiTheme="minorHAnsi" w:hAnsiTheme="minorHAnsi" w:cstheme="minorHAnsi"/>
                <w:b/>
                <w:color w:val="000000"/>
                <w:sz w:val="24"/>
                <w:szCs w:val="24"/>
              </w:rPr>
            </w:pPr>
            <w:r w:rsidRPr="00117768">
              <w:rPr>
                <w:rFonts w:asciiTheme="minorHAnsi" w:hAnsiTheme="minorHAnsi" w:cstheme="minorHAnsi"/>
                <w:b/>
                <w:color w:val="000000"/>
                <w:sz w:val="24"/>
                <w:szCs w:val="24"/>
              </w:rPr>
              <w:lastRenderedPageBreak/>
              <w:t>Interfejsy sieciowe - wymagania minimalne</w:t>
            </w:r>
          </w:p>
          <w:p w14:paraId="15E4FC70" w14:textId="6827B6C6" w:rsidR="00117768" w:rsidRPr="0030303F" w:rsidRDefault="00117768" w:rsidP="00117768">
            <w:pPr>
              <w:pStyle w:val="Default"/>
              <w:spacing w:after="49"/>
              <w:rPr>
                <w:rFonts w:asciiTheme="minorHAnsi" w:hAnsiTheme="minorHAnsi" w:cstheme="minorHAnsi"/>
                <w:b/>
                <w:bCs/>
              </w:rPr>
            </w:pPr>
          </w:p>
        </w:tc>
        <w:tc>
          <w:tcPr>
            <w:tcW w:w="11170" w:type="dxa"/>
            <w:tcBorders>
              <w:top w:val="single" w:sz="4" w:space="0" w:color="auto"/>
              <w:left w:val="single" w:sz="4" w:space="0" w:color="auto"/>
              <w:bottom w:val="single" w:sz="4" w:space="0" w:color="auto"/>
              <w:right w:val="single" w:sz="4" w:space="0" w:color="auto"/>
            </w:tcBorders>
            <w:vAlign w:val="center"/>
          </w:tcPr>
          <w:p w14:paraId="534A862F" w14:textId="4CE06814" w:rsidR="00117768" w:rsidRPr="00117768" w:rsidRDefault="00117768" w:rsidP="00117768">
            <w:pPr>
              <w:suppressAutoHyphens w:val="0"/>
              <w:spacing w:after="160" w:line="259" w:lineRule="auto"/>
              <w:contextualSpacing/>
              <w:jc w:val="both"/>
              <w:textAlignment w:val="auto"/>
              <w:rPr>
                <w:rFonts w:asciiTheme="minorHAnsi" w:hAnsiTheme="minorHAnsi" w:cstheme="minorHAnsi"/>
                <w:sz w:val="24"/>
                <w:szCs w:val="24"/>
              </w:rPr>
            </w:pPr>
          </w:p>
          <w:p w14:paraId="123CF6FC" w14:textId="6A5ED627" w:rsidR="00117768" w:rsidRPr="00117768" w:rsidRDefault="00117768" w:rsidP="00117768">
            <w:pPr>
              <w:suppressAutoHyphens w:val="0"/>
              <w:spacing w:after="160" w:line="259" w:lineRule="auto"/>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Wymaganym </w:t>
            </w:r>
            <w:proofErr w:type="gramStart"/>
            <w:r w:rsidRPr="00117768">
              <w:rPr>
                <w:rFonts w:asciiTheme="minorHAnsi" w:hAnsiTheme="minorHAnsi" w:cstheme="minorHAnsi"/>
                <w:sz w:val="24"/>
                <w:szCs w:val="24"/>
              </w:rPr>
              <w:t>jest</w:t>
            </w:r>
            <w:proofErr w:type="gramEnd"/>
            <w:r w:rsidRPr="00117768">
              <w:rPr>
                <w:rFonts w:asciiTheme="minorHAnsi" w:hAnsiTheme="minorHAnsi" w:cstheme="minorHAnsi"/>
                <w:sz w:val="24"/>
                <w:szCs w:val="24"/>
              </w:rPr>
              <w:t xml:space="preserve"> aby przełącznik dysponował niezależnymi interfejsami sieciowymi (nie dopuszcza się portów typu </w:t>
            </w:r>
            <w:proofErr w:type="spellStart"/>
            <w:r w:rsidRPr="00117768">
              <w:rPr>
                <w:rFonts w:asciiTheme="minorHAnsi" w:hAnsiTheme="minorHAnsi" w:cstheme="minorHAnsi"/>
                <w:sz w:val="24"/>
                <w:szCs w:val="24"/>
              </w:rPr>
              <w:t>combo</w:t>
            </w:r>
            <w:proofErr w:type="spellEnd"/>
            <w:r w:rsidRPr="00117768">
              <w:rPr>
                <w:rFonts w:asciiTheme="minorHAnsi" w:hAnsiTheme="minorHAnsi" w:cstheme="minorHAnsi"/>
                <w:sz w:val="24"/>
                <w:szCs w:val="24"/>
              </w:rPr>
              <w:t>) w ilości:</w:t>
            </w:r>
          </w:p>
          <w:p w14:paraId="47DBCD4E" w14:textId="19265226" w:rsidR="00117768" w:rsidRPr="0021516F" w:rsidRDefault="00117768" w:rsidP="00117768">
            <w:pPr>
              <w:ind w:left="360"/>
              <w:jc w:val="both"/>
              <w:rPr>
                <w:rFonts w:asciiTheme="minorHAnsi" w:hAnsiTheme="minorHAnsi" w:cstheme="minorHAnsi"/>
                <w:sz w:val="24"/>
                <w:szCs w:val="24"/>
                <w:lang w:val="en-GB"/>
              </w:rPr>
            </w:pPr>
            <w:r w:rsidRPr="0021516F">
              <w:rPr>
                <w:rFonts w:asciiTheme="minorHAnsi" w:hAnsiTheme="minorHAnsi" w:cstheme="minorHAnsi"/>
                <w:sz w:val="24"/>
                <w:szCs w:val="24"/>
                <w:lang w:val="en-GB"/>
              </w:rPr>
              <w:t xml:space="preserve">a) </w:t>
            </w:r>
            <w:r w:rsidR="000739E0" w:rsidRPr="0021516F">
              <w:rPr>
                <w:rFonts w:asciiTheme="minorHAnsi" w:hAnsiTheme="minorHAnsi" w:cstheme="minorHAnsi"/>
                <w:sz w:val="24"/>
                <w:szCs w:val="24"/>
                <w:lang w:val="en-GB"/>
              </w:rPr>
              <w:t>24</w:t>
            </w:r>
            <w:r w:rsidRPr="0021516F">
              <w:rPr>
                <w:rFonts w:asciiTheme="minorHAnsi" w:hAnsiTheme="minorHAnsi" w:cstheme="minorHAnsi"/>
                <w:sz w:val="24"/>
                <w:szCs w:val="24"/>
                <w:lang w:val="en-GB"/>
              </w:rPr>
              <w:t xml:space="preserve"> porty GE RJ-45 </w:t>
            </w:r>
          </w:p>
          <w:p w14:paraId="52439017" w14:textId="172BD18C" w:rsidR="00117768" w:rsidRPr="0021516F" w:rsidRDefault="00117768" w:rsidP="00EE2996">
            <w:pPr>
              <w:ind w:left="346"/>
              <w:jc w:val="both"/>
              <w:rPr>
                <w:rFonts w:asciiTheme="minorHAnsi" w:hAnsiTheme="minorHAnsi" w:cstheme="minorHAnsi"/>
                <w:sz w:val="24"/>
                <w:szCs w:val="24"/>
                <w:lang w:val="en-GB"/>
              </w:rPr>
            </w:pPr>
            <w:r w:rsidRPr="0021516F">
              <w:rPr>
                <w:rFonts w:asciiTheme="minorHAnsi" w:hAnsiTheme="minorHAnsi" w:cstheme="minorHAnsi"/>
                <w:sz w:val="24"/>
                <w:szCs w:val="24"/>
                <w:lang w:val="en-GB"/>
              </w:rPr>
              <w:t xml:space="preserve">b) </w:t>
            </w:r>
            <w:r w:rsidR="000739E0" w:rsidRPr="0021516F">
              <w:rPr>
                <w:rFonts w:asciiTheme="minorHAnsi" w:hAnsiTheme="minorHAnsi" w:cstheme="minorHAnsi"/>
                <w:sz w:val="24"/>
                <w:szCs w:val="24"/>
                <w:lang w:val="en-GB"/>
              </w:rPr>
              <w:t>4</w:t>
            </w:r>
            <w:r w:rsidRPr="0021516F">
              <w:rPr>
                <w:rFonts w:asciiTheme="minorHAnsi" w:hAnsiTheme="minorHAnsi" w:cstheme="minorHAnsi"/>
                <w:sz w:val="24"/>
                <w:szCs w:val="24"/>
                <w:lang w:val="en-GB"/>
              </w:rPr>
              <w:t xml:space="preserve"> porty </w:t>
            </w:r>
            <w:r w:rsidR="000739E0" w:rsidRPr="0021516F">
              <w:rPr>
                <w:rFonts w:asciiTheme="minorHAnsi" w:hAnsiTheme="minorHAnsi" w:cstheme="minorHAnsi"/>
                <w:sz w:val="24"/>
                <w:szCs w:val="24"/>
                <w:lang w:val="en-GB"/>
              </w:rPr>
              <w:t>10</w:t>
            </w:r>
            <w:r w:rsidRPr="0021516F">
              <w:rPr>
                <w:rFonts w:asciiTheme="minorHAnsi" w:hAnsiTheme="minorHAnsi" w:cstheme="minorHAnsi"/>
                <w:sz w:val="24"/>
                <w:szCs w:val="24"/>
                <w:lang w:val="en-GB"/>
              </w:rPr>
              <w:t>GE, SFP</w:t>
            </w:r>
            <w:r w:rsidR="000739E0" w:rsidRPr="0021516F">
              <w:rPr>
                <w:rFonts w:asciiTheme="minorHAnsi" w:hAnsiTheme="minorHAnsi" w:cstheme="minorHAnsi"/>
                <w:sz w:val="24"/>
                <w:szCs w:val="24"/>
                <w:lang w:val="en-GB"/>
              </w:rPr>
              <w:t>+</w:t>
            </w:r>
            <w:r w:rsidR="0073729D" w:rsidRPr="0021516F">
              <w:rPr>
                <w:rFonts w:asciiTheme="minorHAnsi" w:hAnsiTheme="minorHAnsi" w:cstheme="minorHAnsi"/>
                <w:sz w:val="24"/>
                <w:szCs w:val="24"/>
                <w:lang w:val="en-GB"/>
              </w:rPr>
              <w:t xml:space="preserve"> upli</w:t>
            </w:r>
            <w:r w:rsidR="00B21FC8" w:rsidRPr="0021516F">
              <w:rPr>
                <w:rFonts w:asciiTheme="minorHAnsi" w:hAnsiTheme="minorHAnsi" w:cstheme="minorHAnsi"/>
                <w:sz w:val="24"/>
                <w:szCs w:val="24"/>
                <w:lang w:val="en-GB"/>
              </w:rPr>
              <w:t>n</w:t>
            </w:r>
            <w:r w:rsidR="0073729D" w:rsidRPr="0021516F">
              <w:rPr>
                <w:rFonts w:asciiTheme="minorHAnsi" w:hAnsiTheme="minorHAnsi" w:cstheme="minorHAnsi"/>
                <w:sz w:val="24"/>
                <w:szCs w:val="24"/>
                <w:lang w:val="en-GB"/>
              </w:rPr>
              <w:t>k</w:t>
            </w:r>
          </w:p>
        </w:tc>
      </w:tr>
      <w:tr w:rsidR="00117768" w:rsidRPr="0030303F" w14:paraId="7B39E535" w14:textId="77777777" w:rsidTr="00117768">
        <w:tc>
          <w:tcPr>
            <w:tcW w:w="2972" w:type="dxa"/>
            <w:tcBorders>
              <w:top w:val="single" w:sz="4" w:space="0" w:color="auto"/>
              <w:left w:val="single" w:sz="4" w:space="0" w:color="auto"/>
              <w:bottom w:val="single" w:sz="4" w:space="0" w:color="auto"/>
              <w:right w:val="single" w:sz="4" w:space="0" w:color="auto"/>
            </w:tcBorders>
            <w:vAlign w:val="center"/>
            <w:hideMark/>
          </w:tcPr>
          <w:p w14:paraId="4C580323" w14:textId="77777777" w:rsidR="009A4FE0" w:rsidRPr="0021516F" w:rsidRDefault="009A4FE0" w:rsidP="00117768">
            <w:pPr>
              <w:pStyle w:val="Default"/>
              <w:spacing w:after="49"/>
              <w:rPr>
                <w:rFonts w:asciiTheme="minorHAnsi" w:hAnsiTheme="minorHAnsi" w:cstheme="minorHAnsi"/>
                <w:b/>
                <w:bCs/>
                <w:lang w:val="en-GB"/>
              </w:rPr>
            </w:pPr>
          </w:p>
          <w:p w14:paraId="4AD7F243" w14:textId="77777777" w:rsidR="009A4FE0" w:rsidRPr="0021516F" w:rsidRDefault="009A4FE0" w:rsidP="00117768">
            <w:pPr>
              <w:pStyle w:val="Default"/>
              <w:spacing w:after="49"/>
              <w:rPr>
                <w:rFonts w:asciiTheme="minorHAnsi" w:hAnsiTheme="minorHAnsi" w:cstheme="minorHAnsi"/>
                <w:b/>
                <w:bCs/>
                <w:lang w:val="en-GB"/>
              </w:rPr>
            </w:pPr>
          </w:p>
          <w:p w14:paraId="42900840" w14:textId="677D3E9D" w:rsidR="00117768" w:rsidRPr="0030303F" w:rsidRDefault="00117768" w:rsidP="00117768">
            <w:pPr>
              <w:pStyle w:val="Default"/>
              <w:spacing w:after="49"/>
              <w:rPr>
                <w:rFonts w:asciiTheme="minorHAnsi" w:hAnsiTheme="minorHAnsi" w:cstheme="minorHAnsi"/>
                <w:b/>
                <w:bCs/>
              </w:rPr>
            </w:pPr>
            <w:r>
              <w:rPr>
                <w:rFonts w:asciiTheme="minorHAnsi" w:hAnsiTheme="minorHAnsi" w:cstheme="minorHAnsi"/>
                <w:b/>
                <w:bCs/>
              </w:rPr>
              <w:t>Zarzadzanie</w:t>
            </w:r>
            <w:r w:rsidRPr="0030303F">
              <w:rPr>
                <w:rFonts w:asciiTheme="minorHAnsi" w:hAnsiTheme="minorHAnsi" w:cstheme="minorHAnsi"/>
                <w:b/>
                <w:bCs/>
              </w:rPr>
              <w:t>:</w:t>
            </w:r>
          </w:p>
        </w:tc>
        <w:tc>
          <w:tcPr>
            <w:tcW w:w="11170" w:type="dxa"/>
            <w:tcBorders>
              <w:top w:val="single" w:sz="4" w:space="0" w:color="auto"/>
              <w:left w:val="single" w:sz="4" w:space="0" w:color="auto"/>
              <w:bottom w:val="single" w:sz="4" w:space="0" w:color="auto"/>
              <w:right w:val="single" w:sz="4" w:space="0" w:color="auto"/>
            </w:tcBorders>
            <w:vAlign w:val="center"/>
          </w:tcPr>
          <w:p w14:paraId="5663356A" w14:textId="77777777" w:rsidR="00117768" w:rsidRDefault="00117768" w:rsidP="00117768">
            <w:pPr>
              <w:pStyle w:val="Akapitzlist"/>
              <w:suppressAutoHyphens w:val="0"/>
              <w:spacing w:after="160" w:line="259" w:lineRule="auto"/>
              <w:ind w:left="1068"/>
              <w:contextualSpacing/>
              <w:jc w:val="both"/>
              <w:textAlignment w:val="auto"/>
              <w:rPr>
                <w:rFonts w:asciiTheme="minorHAnsi" w:hAnsiTheme="minorHAnsi" w:cstheme="minorHAnsi"/>
                <w:sz w:val="24"/>
                <w:szCs w:val="24"/>
              </w:rPr>
            </w:pPr>
          </w:p>
          <w:p w14:paraId="3F2BD65B" w14:textId="3DFAB79F" w:rsidR="00117768" w:rsidRPr="00117768" w:rsidRDefault="00117768" w:rsidP="007823A1">
            <w:pPr>
              <w:pStyle w:val="Akapitzlist"/>
              <w:numPr>
                <w:ilvl w:val="0"/>
                <w:numId w:val="105"/>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Wbudowany 1 port konsoli szeregowej do pełnego zarządzania.</w:t>
            </w:r>
          </w:p>
          <w:p w14:paraId="0FCB28C5" w14:textId="77777777" w:rsidR="00117768" w:rsidRPr="00117768" w:rsidRDefault="00117768" w:rsidP="007823A1">
            <w:pPr>
              <w:pStyle w:val="Akapitzlist"/>
              <w:numPr>
                <w:ilvl w:val="0"/>
                <w:numId w:val="106"/>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Zarządzanie przez: </w:t>
            </w:r>
            <w:proofErr w:type="spellStart"/>
            <w:r w:rsidRPr="00117768">
              <w:rPr>
                <w:rFonts w:asciiTheme="minorHAnsi" w:hAnsiTheme="minorHAnsi" w:cstheme="minorHAnsi"/>
                <w:sz w:val="24"/>
                <w:szCs w:val="24"/>
              </w:rPr>
              <w:t>command</w:t>
            </w:r>
            <w:proofErr w:type="spellEnd"/>
            <w:r w:rsidRPr="00117768">
              <w:rPr>
                <w:rFonts w:asciiTheme="minorHAnsi" w:hAnsiTheme="minorHAnsi" w:cstheme="minorHAnsi"/>
                <w:sz w:val="24"/>
                <w:szCs w:val="24"/>
              </w:rPr>
              <w:t xml:space="preserve"> </w:t>
            </w:r>
            <w:proofErr w:type="spellStart"/>
            <w:r w:rsidRPr="00117768">
              <w:rPr>
                <w:rFonts w:asciiTheme="minorHAnsi" w:hAnsiTheme="minorHAnsi" w:cstheme="minorHAnsi"/>
                <w:sz w:val="24"/>
                <w:szCs w:val="24"/>
              </w:rPr>
              <w:t>line</w:t>
            </w:r>
            <w:proofErr w:type="spellEnd"/>
            <w:r w:rsidRPr="00117768">
              <w:rPr>
                <w:rFonts w:asciiTheme="minorHAnsi" w:hAnsiTheme="minorHAnsi" w:cstheme="minorHAnsi"/>
                <w:sz w:val="24"/>
                <w:szCs w:val="24"/>
              </w:rPr>
              <w:t xml:space="preserve"> (w tym poprzez SSH) oraz poprzez graficzny interfejs z wykorzystaniem przeglądarki (HTTPS).</w:t>
            </w:r>
          </w:p>
          <w:p w14:paraId="7FE7BA85" w14:textId="77777777" w:rsidR="00117768" w:rsidRPr="00117768" w:rsidRDefault="00117768" w:rsidP="007823A1">
            <w:pPr>
              <w:pStyle w:val="Akapitzlist"/>
              <w:numPr>
                <w:ilvl w:val="0"/>
                <w:numId w:val="107"/>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Wsparcie dla SNMP w wersjach 1-3</w:t>
            </w:r>
          </w:p>
          <w:p w14:paraId="77EB7FEB" w14:textId="77777777" w:rsidR="00117768" w:rsidRPr="00117768" w:rsidRDefault="00117768" w:rsidP="007823A1">
            <w:pPr>
              <w:pStyle w:val="Akapitzlist"/>
              <w:numPr>
                <w:ilvl w:val="0"/>
                <w:numId w:val="108"/>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Funkcja zarządzania poprzez dedykowany kontroler przełączników lub system zarządzania, pozwalający </w:t>
            </w:r>
            <w:proofErr w:type="gramStart"/>
            <w:r w:rsidRPr="00117768">
              <w:rPr>
                <w:rFonts w:asciiTheme="minorHAnsi" w:hAnsiTheme="minorHAnsi" w:cstheme="minorHAnsi"/>
                <w:sz w:val="24"/>
                <w:szCs w:val="24"/>
              </w:rPr>
              <w:t>na  automatyczne</w:t>
            </w:r>
            <w:proofErr w:type="gramEnd"/>
            <w:r w:rsidRPr="00117768">
              <w:rPr>
                <w:rFonts w:asciiTheme="minorHAnsi" w:hAnsiTheme="minorHAnsi" w:cstheme="minorHAnsi"/>
                <w:sz w:val="24"/>
                <w:szCs w:val="24"/>
              </w:rPr>
              <w:t xml:space="preserve"> wykrywanie, centralne konfigurowanie oraz zarządzanie przełącznikami.</w:t>
            </w:r>
          </w:p>
          <w:p w14:paraId="2097411A" w14:textId="77777777" w:rsidR="00117768" w:rsidRPr="00117768" w:rsidRDefault="00117768" w:rsidP="007823A1">
            <w:pPr>
              <w:pStyle w:val="Akapitzlist"/>
              <w:numPr>
                <w:ilvl w:val="0"/>
                <w:numId w:val="109"/>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Funkcja aktualizacji oprogramowania przez TFTP/FTP oraz za pomocą GUI.</w:t>
            </w:r>
          </w:p>
          <w:p w14:paraId="65A9371E" w14:textId="77777777" w:rsidR="00117768" w:rsidRPr="00117768" w:rsidRDefault="00117768" w:rsidP="007823A1">
            <w:pPr>
              <w:pStyle w:val="Akapitzlist"/>
              <w:numPr>
                <w:ilvl w:val="0"/>
                <w:numId w:val="110"/>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Konfiguracja w formie pliku tekstowego umożliwiającego edycję konfiguracji offline.</w:t>
            </w:r>
          </w:p>
          <w:p w14:paraId="27B46E57" w14:textId="77777777" w:rsidR="00117768" w:rsidRPr="00117768" w:rsidRDefault="00117768" w:rsidP="007823A1">
            <w:pPr>
              <w:pStyle w:val="Akapitzlist"/>
              <w:numPr>
                <w:ilvl w:val="0"/>
                <w:numId w:val="111"/>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Funkcja backupu konfiguracji z poziomu GUI jak również z CLI (TFTP/FTP).</w:t>
            </w:r>
          </w:p>
          <w:p w14:paraId="4FF9BD6C" w14:textId="77777777" w:rsidR="00117768" w:rsidRPr="00117768" w:rsidRDefault="00117768" w:rsidP="007823A1">
            <w:pPr>
              <w:pStyle w:val="Akapitzlist"/>
              <w:numPr>
                <w:ilvl w:val="0"/>
                <w:numId w:val="112"/>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Funkcja definiowania administratorów lokalnie oraz wykorzystanie w tym celu serwerów Radius i TACACS+.</w:t>
            </w:r>
          </w:p>
          <w:p w14:paraId="3AE4AC74" w14:textId="77777777" w:rsidR="00117768" w:rsidRPr="00117768" w:rsidRDefault="00117768" w:rsidP="007823A1">
            <w:pPr>
              <w:pStyle w:val="Akapitzlist"/>
              <w:numPr>
                <w:ilvl w:val="0"/>
                <w:numId w:val="113"/>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Funkcja definiowania ról administratorów z możliwością określenia trybu dostępu (brak, tylko odczyt, odczyt oraz modyfikacja) do wybranych części konfiguracji.</w:t>
            </w:r>
          </w:p>
          <w:p w14:paraId="14A0E33A" w14:textId="79821CDD" w:rsidR="00117768" w:rsidRPr="00117768" w:rsidRDefault="00117768" w:rsidP="007823A1">
            <w:pPr>
              <w:pStyle w:val="Akapitzlist"/>
              <w:numPr>
                <w:ilvl w:val="0"/>
                <w:numId w:val="114"/>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Automatycznie wykonywane rewizje konfiguracji.</w:t>
            </w:r>
          </w:p>
        </w:tc>
      </w:tr>
      <w:tr w:rsidR="00117768" w:rsidRPr="0030303F" w14:paraId="7A6F4DE6" w14:textId="77777777" w:rsidTr="00117768">
        <w:tc>
          <w:tcPr>
            <w:tcW w:w="2972" w:type="dxa"/>
            <w:tcBorders>
              <w:top w:val="single" w:sz="4" w:space="0" w:color="auto"/>
              <w:left w:val="single" w:sz="4" w:space="0" w:color="auto"/>
              <w:bottom w:val="single" w:sz="4" w:space="0" w:color="auto"/>
              <w:right w:val="single" w:sz="4" w:space="0" w:color="auto"/>
            </w:tcBorders>
            <w:vAlign w:val="center"/>
            <w:hideMark/>
          </w:tcPr>
          <w:p w14:paraId="6E721D84" w14:textId="77777777" w:rsidR="0063249A" w:rsidRDefault="0063249A" w:rsidP="00117768">
            <w:pPr>
              <w:pStyle w:val="Default"/>
              <w:spacing w:after="49"/>
              <w:rPr>
                <w:rFonts w:asciiTheme="minorHAnsi" w:hAnsiTheme="minorHAnsi" w:cstheme="minorHAnsi"/>
                <w:b/>
                <w:bCs/>
              </w:rPr>
            </w:pPr>
          </w:p>
          <w:p w14:paraId="771B2AD8" w14:textId="4D05B15D" w:rsidR="00117768" w:rsidRPr="0030303F" w:rsidRDefault="00117768" w:rsidP="00117768">
            <w:pPr>
              <w:pStyle w:val="Default"/>
              <w:spacing w:after="49"/>
              <w:rPr>
                <w:rFonts w:asciiTheme="minorHAnsi" w:hAnsiTheme="minorHAnsi" w:cstheme="minorHAnsi"/>
                <w:b/>
                <w:bCs/>
              </w:rPr>
            </w:pPr>
            <w:r w:rsidRPr="0030303F">
              <w:rPr>
                <w:rFonts w:asciiTheme="minorHAnsi" w:hAnsiTheme="minorHAnsi" w:cstheme="minorHAnsi"/>
                <w:b/>
                <w:bCs/>
              </w:rPr>
              <w:t>Parametry wydajnościowe:</w:t>
            </w:r>
          </w:p>
        </w:tc>
        <w:tc>
          <w:tcPr>
            <w:tcW w:w="11170" w:type="dxa"/>
            <w:tcBorders>
              <w:top w:val="single" w:sz="4" w:space="0" w:color="auto"/>
              <w:left w:val="single" w:sz="4" w:space="0" w:color="auto"/>
              <w:bottom w:val="single" w:sz="4" w:space="0" w:color="auto"/>
              <w:right w:val="single" w:sz="4" w:space="0" w:color="auto"/>
            </w:tcBorders>
            <w:vAlign w:val="center"/>
          </w:tcPr>
          <w:p w14:paraId="564FA74E" w14:textId="77777777" w:rsidR="00117768" w:rsidRDefault="00117768" w:rsidP="00117768">
            <w:pPr>
              <w:pStyle w:val="Akapitzlist"/>
              <w:suppressAutoHyphens w:val="0"/>
              <w:spacing w:after="160" w:line="259" w:lineRule="auto"/>
              <w:ind w:left="1068"/>
              <w:contextualSpacing/>
              <w:jc w:val="both"/>
              <w:textAlignment w:val="auto"/>
              <w:rPr>
                <w:rFonts w:asciiTheme="minorHAnsi" w:hAnsiTheme="minorHAnsi" w:cstheme="minorHAnsi"/>
                <w:sz w:val="24"/>
                <w:szCs w:val="24"/>
              </w:rPr>
            </w:pPr>
          </w:p>
          <w:p w14:paraId="334043D2" w14:textId="6C17A5E1" w:rsidR="00117768" w:rsidRPr="00117768" w:rsidRDefault="00117768" w:rsidP="007823A1">
            <w:pPr>
              <w:pStyle w:val="Akapitzlist"/>
              <w:numPr>
                <w:ilvl w:val="0"/>
                <w:numId w:val="115"/>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Przepustowość urządzenia - min. </w:t>
            </w:r>
            <w:r w:rsidR="00842CD7">
              <w:rPr>
                <w:rFonts w:asciiTheme="minorHAnsi" w:hAnsiTheme="minorHAnsi" w:cstheme="minorHAnsi"/>
                <w:sz w:val="24"/>
                <w:szCs w:val="24"/>
              </w:rPr>
              <w:t>1</w:t>
            </w:r>
            <w:r w:rsidRPr="00117768">
              <w:rPr>
                <w:rFonts w:asciiTheme="minorHAnsi" w:hAnsiTheme="minorHAnsi" w:cstheme="minorHAnsi"/>
                <w:sz w:val="24"/>
                <w:szCs w:val="24"/>
              </w:rPr>
              <w:t>2</w:t>
            </w:r>
            <w:r w:rsidR="00842CD7">
              <w:rPr>
                <w:rFonts w:asciiTheme="minorHAnsi" w:hAnsiTheme="minorHAnsi" w:cstheme="minorHAnsi"/>
                <w:sz w:val="24"/>
                <w:szCs w:val="24"/>
              </w:rPr>
              <w:t>4</w:t>
            </w:r>
            <w:r w:rsidRPr="00117768">
              <w:rPr>
                <w:rFonts w:asciiTheme="minorHAnsi" w:hAnsiTheme="minorHAnsi" w:cstheme="minorHAnsi"/>
                <w:sz w:val="24"/>
                <w:szCs w:val="24"/>
              </w:rPr>
              <w:t xml:space="preserve"> </w:t>
            </w:r>
            <w:proofErr w:type="spellStart"/>
            <w:r w:rsidRPr="00117768">
              <w:rPr>
                <w:rFonts w:asciiTheme="minorHAnsi" w:hAnsiTheme="minorHAnsi" w:cstheme="minorHAnsi"/>
                <w:sz w:val="24"/>
                <w:szCs w:val="24"/>
              </w:rPr>
              <w:t>Gbps</w:t>
            </w:r>
            <w:proofErr w:type="spellEnd"/>
            <w:r w:rsidRPr="00117768">
              <w:rPr>
                <w:rFonts w:asciiTheme="minorHAnsi" w:hAnsiTheme="minorHAnsi" w:cstheme="minorHAnsi"/>
                <w:sz w:val="24"/>
                <w:szCs w:val="24"/>
              </w:rPr>
              <w:t xml:space="preserve"> (pełna prędkość, tzw. </w:t>
            </w:r>
            <w:proofErr w:type="spellStart"/>
            <w:r w:rsidRPr="00117768">
              <w:rPr>
                <w:rFonts w:asciiTheme="minorHAnsi" w:hAnsiTheme="minorHAnsi" w:cstheme="minorHAnsi"/>
                <w:sz w:val="24"/>
                <w:szCs w:val="24"/>
              </w:rPr>
              <w:t>wire-speed</w:t>
            </w:r>
            <w:proofErr w:type="spellEnd"/>
            <w:r w:rsidRPr="00117768">
              <w:rPr>
                <w:rFonts w:asciiTheme="minorHAnsi" w:hAnsiTheme="minorHAnsi" w:cstheme="minorHAnsi"/>
                <w:sz w:val="24"/>
                <w:szCs w:val="24"/>
              </w:rPr>
              <w:t xml:space="preserve"> na wszystkich portach) oraz min. </w:t>
            </w:r>
            <w:r w:rsidR="00842CD7">
              <w:rPr>
                <w:rFonts w:asciiTheme="minorHAnsi" w:hAnsiTheme="minorHAnsi" w:cstheme="minorHAnsi"/>
                <w:sz w:val="24"/>
                <w:szCs w:val="24"/>
              </w:rPr>
              <w:t>20</w:t>
            </w:r>
            <w:r w:rsidRPr="00117768">
              <w:rPr>
                <w:rFonts w:asciiTheme="minorHAnsi" w:hAnsiTheme="minorHAnsi" w:cstheme="minorHAnsi"/>
                <w:sz w:val="24"/>
                <w:szCs w:val="24"/>
              </w:rPr>
              <w:t xml:space="preserve">0 </w:t>
            </w:r>
            <w:proofErr w:type="spellStart"/>
            <w:r w:rsidRPr="00117768">
              <w:rPr>
                <w:rFonts w:asciiTheme="minorHAnsi" w:hAnsiTheme="minorHAnsi" w:cstheme="minorHAnsi"/>
                <w:sz w:val="24"/>
                <w:szCs w:val="24"/>
              </w:rPr>
              <w:t>Mpps</w:t>
            </w:r>
            <w:proofErr w:type="spellEnd"/>
            <w:r w:rsidR="00842CD7">
              <w:rPr>
                <w:rFonts w:asciiTheme="minorHAnsi" w:hAnsiTheme="minorHAnsi" w:cstheme="minorHAnsi"/>
                <w:sz w:val="24"/>
                <w:szCs w:val="24"/>
              </w:rPr>
              <w:t xml:space="preserve"> (pakiety na sekundę)</w:t>
            </w:r>
            <w:r w:rsidRPr="00117768">
              <w:rPr>
                <w:rFonts w:asciiTheme="minorHAnsi" w:hAnsiTheme="minorHAnsi" w:cstheme="minorHAnsi"/>
                <w:sz w:val="24"/>
                <w:szCs w:val="24"/>
              </w:rPr>
              <w:t>.</w:t>
            </w:r>
          </w:p>
          <w:p w14:paraId="4376AB4D" w14:textId="406F421B" w:rsidR="00117768" w:rsidRPr="00117768" w:rsidRDefault="00117768" w:rsidP="007823A1">
            <w:pPr>
              <w:pStyle w:val="Akapitzlist"/>
              <w:numPr>
                <w:ilvl w:val="0"/>
                <w:numId w:val="116"/>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Tablica adresów MAC o pojemności co najmniej </w:t>
            </w:r>
            <w:r w:rsidR="00842CD7">
              <w:rPr>
                <w:rFonts w:asciiTheme="minorHAnsi" w:hAnsiTheme="minorHAnsi" w:cstheme="minorHAnsi"/>
                <w:sz w:val="24"/>
                <w:szCs w:val="24"/>
              </w:rPr>
              <w:t>16</w:t>
            </w:r>
            <w:r w:rsidRPr="00117768">
              <w:rPr>
                <w:rFonts w:asciiTheme="minorHAnsi" w:hAnsiTheme="minorHAnsi" w:cstheme="minorHAnsi"/>
                <w:sz w:val="24"/>
                <w:szCs w:val="24"/>
              </w:rPr>
              <w:t xml:space="preserve"> k wpisów.</w:t>
            </w:r>
          </w:p>
          <w:p w14:paraId="5D46A686" w14:textId="3C1B3468" w:rsidR="0036428F" w:rsidRPr="00117768" w:rsidRDefault="00117768" w:rsidP="00EE2996">
            <w:pPr>
              <w:pStyle w:val="Akapitzlist"/>
              <w:numPr>
                <w:ilvl w:val="0"/>
                <w:numId w:val="117"/>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Opóźnienie wprowadzane przez przełącznik - poniżej </w:t>
            </w:r>
            <w:r w:rsidR="004C2462">
              <w:rPr>
                <w:rFonts w:asciiTheme="minorHAnsi" w:hAnsiTheme="minorHAnsi" w:cstheme="minorHAnsi"/>
                <w:sz w:val="24"/>
                <w:szCs w:val="24"/>
              </w:rPr>
              <w:t>1</w:t>
            </w:r>
            <w:r w:rsidRPr="00117768">
              <w:rPr>
                <w:rFonts w:asciiTheme="minorHAnsi" w:hAnsiTheme="minorHAnsi" w:cstheme="minorHAnsi"/>
                <w:sz w:val="24"/>
                <w:szCs w:val="24"/>
              </w:rPr>
              <w:t xml:space="preserve"> mikrosekund</w:t>
            </w:r>
            <w:r w:rsidR="000B1B17">
              <w:rPr>
                <w:rFonts w:asciiTheme="minorHAnsi" w:hAnsiTheme="minorHAnsi" w:cstheme="minorHAnsi"/>
                <w:sz w:val="24"/>
                <w:szCs w:val="24"/>
              </w:rPr>
              <w:t>y</w:t>
            </w:r>
            <w:r w:rsidRPr="00117768">
              <w:rPr>
                <w:rFonts w:asciiTheme="minorHAnsi" w:hAnsiTheme="minorHAnsi" w:cstheme="minorHAnsi"/>
                <w:sz w:val="24"/>
                <w:szCs w:val="24"/>
              </w:rPr>
              <w:t>.</w:t>
            </w:r>
          </w:p>
        </w:tc>
      </w:tr>
      <w:tr w:rsidR="00117768" w:rsidRPr="0030303F" w14:paraId="4C263398" w14:textId="77777777" w:rsidTr="00117768">
        <w:tc>
          <w:tcPr>
            <w:tcW w:w="2972" w:type="dxa"/>
            <w:tcBorders>
              <w:top w:val="single" w:sz="4" w:space="0" w:color="auto"/>
              <w:left w:val="single" w:sz="4" w:space="0" w:color="auto"/>
              <w:bottom w:val="single" w:sz="4" w:space="0" w:color="auto"/>
              <w:right w:val="single" w:sz="4" w:space="0" w:color="auto"/>
            </w:tcBorders>
            <w:vAlign w:val="center"/>
            <w:hideMark/>
          </w:tcPr>
          <w:p w14:paraId="0B76627C" w14:textId="77777777" w:rsidR="0021516F" w:rsidRDefault="0021516F" w:rsidP="00117768">
            <w:pPr>
              <w:pStyle w:val="Default"/>
              <w:spacing w:after="49"/>
              <w:rPr>
                <w:rFonts w:asciiTheme="minorHAnsi" w:hAnsiTheme="minorHAnsi" w:cstheme="minorHAnsi"/>
                <w:b/>
                <w:bCs/>
              </w:rPr>
            </w:pPr>
          </w:p>
          <w:p w14:paraId="1B0C6DFD" w14:textId="0BD578A0" w:rsidR="00117768" w:rsidRPr="0030303F" w:rsidRDefault="00117768" w:rsidP="00117768">
            <w:pPr>
              <w:pStyle w:val="Default"/>
              <w:spacing w:after="49"/>
              <w:rPr>
                <w:rFonts w:asciiTheme="minorHAnsi" w:hAnsiTheme="minorHAnsi" w:cstheme="minorHAnsi"/>
                <w:b/>
                <w:bCs/>
              </w:rPr>
            </w:pPr>
            <w:r>
              <w:rPr>
                <w:rFonts w:asciiTheme="minorHAnsi" w:hAnsiTheme="minorHAnsi" w:cstheme="minorHAnsi"/>
                <w:b/>
                <w:bCs/>
              </w:rPr>
              <w:t xml:space="preserve">Wymagane </w:t>
            </w:r>
            <w:r w:rsidRPr="0030303F">
              <w:rPr>
                <w:rFonts w:asciiTheme="minorHAnsi" w:hAnsiTheme="minorHAnsi" w:cstheme="minorHAnsi"/>
                <w:b/>
                <w:bCs/>
              </w:rPr>
              <w:t>Funkcje:</w:t>
            </w:r>
          </w:p>
        </w:tc>
        <w:tc>
          <w:tcPr>
            <w:tcW w:w="11170" w:type="dxa"/>
            <w:tcBorders>
              <w:top w:val="single" w:sz="4" w:space="0" w:color="auto"/>
              <w:left w:val="single" w:sz="4" w:space="0" w:color="auto"/>
              <w:bottom w:val="single" w:sz="4" w:space="0" w:color="auto"/>
              <w:right w:val="single" w:sz="4" w:space="0" w:color="auto"/>
            </w:tcBorders>
            <w:vAlign w:val="center"/>
          </w:tcPr>
          <w:p w14:paraId="2E150C09" w14:textId="77777777" w:rsidR="00117768" w:rsidRDefault="00117768" w:rsidP="00117768">
            <w:pPr>
              <w:pStyle w:val="Akapitzlist"/>
              <w:suppressAutoHyphens w:val="0"/>
              <w:spacing w:after="160" w:line="259" w:lineRule="auto"/>
              <w:ind w:left="1068"/>
              <w:contextualSpacing/>
              <w:jc w:val="both"/>
              <w:textAlignment w:val="auto"/>
              <w:rPr>
                <w:rFonts w:asciiTheme="minorHAnsi" w:hAnsiTheme="minorHAnsi" w:cstheme="minorHAnsi"/>
                <w:sz w:val="24"/>
                <w:szCs w:val="24"/>
              </w:rPr>
            </w:pPr>
          </w:p>
          <w:p w14:paraId="198F0065" w14:textId="42EA358C" w:rsidR="00117768" w:rsidRPr="00117768" w:rsidRDefault="00117768" w:rsidP="007823A1">
            <w:pPr>
              <w:pStyle w:val="Akapitzlist"/>
              <w:numPr>
                <w:ilvl w:val="0"/>
                <w:numId w:val="118"/>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Automatycznej negocjacji prędkości i </w:t>
            </w:r>
            <w:proofErr w:type="spellStart"/>
            <w:r w:rsidRPr="00117768">
              <w:rPr>
                <w:rFonts w:asciiTheme="minorHAnsi" w:hAnsiTheme="minorHAnsi" w:cstheme="minorHAnsi"/>
                <w:sz w:val="24"/>
                <w:szCs w:val="24"/>
              </w:rPr>
              <w:t>duplexu</w:t>
            </w:r>
            <w:proofErr w:type="spellEnd"/>
            <w:r w:rsidRPr="00117768">
              <w:rPr>
                <w:rFonts w:asciiTheme="minorHAnsi" w:hAnsiTheme="minorHAnsi" w:cstheme="minorHAnsi"/>
                <w:sz w:val="24"/>
                <w:szCs w:val="24"/>
              </w:rPr>
              <w:t xml:space="preserve"> dla połączeń.</w:t>
            </w:r>
          </w:p>
          <w:p w14:paraId="1E0EDC9D" w14:textId="77777777" w:rsidR="00117768" w:rsidRPr="00117768" w:rsidRDefault="00117768" w:rsidP="007823A1">
            <w:pPr>
              <w:pStyle w:val="Akapitzlist"/>
              <w:numPr>
                <w:ilvl w:val="0"/>
                <w:numId w:val="119"/>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Obsługa Jumbo </w:t>
            </w:r>
            <w:proofErr w:type="spellStart"/>
            <w:r w:rsidRPr="00117768">
              <w:rPr>
                <w:rFonts w:asciiTheme="minorHAnsi" w:hAnsiTheme="minorHAnsi" w:cstheme="minorHAnsi"/>
                <w:sz w:val="24"/>
                <w:szCs w:val="24"/>
              </w:rPr>
              <w:t>Frames</w:t>
            </w:r>
            <w:proofErr w:type="spellEnd"/>
            <w:r w:rsidRPr="00117768">
              <w:rPr>
                <w:rFonts w:asciiTheme="minorHAnsi" w:hAnsiTheme="minorHAnsi" w:cstheme="minorHAnsi"/>
                <w:sz w:val="24"/>
                <w:szCs w:val="24"/>
              </w:rPr>
              <w:t>.</w:t>
            </w:r>
          </w:p>
          <w:p w14:paraId="3B32362C" w14:textId="77777777" w:rsidR="00117768" w:rsidRPr="0021516F" w:rsidRDefault="00117768" w:rsidP="007823A1">
            <w:pPr>
              <w:pStyle w:val="Akapitzlist"/>
              <w:numPr>
                <w:ilvl w:val="0"/>
                <w:numId w:val="120"/>
              </w:numPr>
              <w:suppressAutoHyphens w:val="0"/>
              <w:spacing w:after="160" w:line="259" w:lineRule="auto"/>
              <w:ind w:left="1068"/>
              <w:contextualSpacing/>
              <w:jc w:val="both"/>
              <w:textAlignment w:val="auto"/>
              <w:rPr>
                <w:rFonts w:asciiTheme="minorHAnsi" w:hAnsiTheme="minorHAnsi" w:cstheme="minorHAnsi"/>
                <w:sz w:val="24"/>
                <w:szCs w:val="24"/>
                <w:lang w:val="en-GB"/>
              </w:rPr>
            </w:pPr>
            <w:r w:rsidRPr="0021516F">
              <w:rPr>
                <w:rFonts w:asciiTheme="minorHAnsi" w:hAnsiTheme="minorHAnsi" w:cstheme="minorHAnsi"/>
                <w:sz w:val="24"/>
                <w:szCs w:val="24"/>
                <w:lang w:val="en-GB"/>
              </w:rPr>
              <w:lastRenderedPageBreak/>
              <w:t>Obsługa 802.1d (Spanning Tree), 802.1w (Rapid Spanning Tree), 802.1s (Multiple Spanning Tree).</w:t>
            </w:r>
          </w:p>
          <w:p w14:paraId="1055063C" w14:textId="77777777" w:rsidR="00117768" w:rsidRPr="00117768" w:rsidRDefault="00117768" w:rsidP="007823A1">
            <w:pPr>
              <w:pStyle w:val="Akapitzlist"/>
              <w:numPr>
                <w:ilvl w:val="0"/>
                <w:numId w:val="121"/>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Agregacja portów zgodna ze standardem 802.3ad.</w:t>
            </w:r>
          </w:p>
          <w:p w14:paraId="28DCF3E1" w14:textId="77777777" w:rsidR="00117768" w:rsidRPr="00117768" w:rsidRDefault="00117768" w:rsidP="007823A1">
            <w:pPr>
              <w:pStyle w:val="Akapitzlist"/>
              <w:numPr>
                <w:ilvl w:val="0"/>
                <w:numId w:val="122"/>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Obsługa co najmniej 4000 </w:t>
            </w:r>
            <w:proofErr w:type="spellStart"/>
            <w:r w:rsidRPr="00117768">
              <w:rPr>
                <w:rFonts w:asciiTheme="minorHAnsi" w:hAnsiTheme="minorHAnsi" w:cstheme="minorHAnsi"/>
                <w:sz w:val="24"/>
                <w:szCs w:val="24"/>
              </w:rPr>
              <w:t>VLAN'ów</w:t>
            </w:r>
            <w:proofErr w:type="spellEnd"/>
            <w:r w:rsidRPr="00117768">
              <w:rPr>
                <w:rFonts w:asciiTheme="minorHAnsi" w:hAnsiTheme="minorHAnsi" w:cstheme="minorHAnsi"/>
                <w:sz w:val="24"/>
                <w:szCs w:val="24"/>
              </w:rPr>
              <w:t>, zgodna ze standardem 802.1Q.</w:t>
            </w:r>
          </w:p>
          <w:p w14:paraId="3F84CE8A" w14:textId="77777777" w:rsidR="00117768" w:rsidRPr="00117768" w:rsidRDefault="00117768" w:rsidP="007823A1">
            <w:pPr>
              <w:pStyle w:val="Akapitzlist"/>
              <w:numPr>
                <w:ilvl w:val="0"/>
                <w:numId w:val="123"/>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Obsługa routingu statycznego.</w:t>
            </w:r>
          </w:p>
          <w:p w14:paraId="64F448C4" w14:textId="77777777" w:rsidR="00117768" w:rsidRPr="00117768" w:rsidRDefault="00117768" w:rsidP="007823A1">
            <w:pPr>
              <w:pStyle w:val="Akapitzlist"/>
              <w:numPr>
                <w:ilvl w:val="0"/>
                <w:numId w:val="124"/>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Port-mirroring.</w:t>
            </w:r>
          </w:p>
          <w:p w14:paraId="0A986FBB" w14:textId="77777777" w:rsidR="00117768" w:rsidRPr="00117768" w:rsidRDefault="00117768" w:rsidP="007823A1">
            <w:pPr>
              <w:pStyle w:val="Akapitzlist"/>
              <w:numPr>
                <w:ilvl w:val="0"/>
                <w:numId w:val="125"/>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Uwierzytelnianie 802.1x na poziomie portu.</w:t>
            </w:r>
          </w:p>
          <w:p w14:paraId="15031B53" w14:textId="77777777" w:rsidR="00117768" w:rsidRPr="00117768" w:rsidRDefault="00117768" w:rsidP="007823A1">
            <w:pPr>
              <w:pStyle w:val="Akapitzlist"/>
              <w:numPr>
                <w:ilvl w:val="0"/>
                <w:numId w:val="126"/>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Uwierzytelnianie 802.1x w oparciu </w:t>
            </w:r>
            <w:proofErr w:type="gramStart"/>
            <w:r w:rsidRPr="00117768">
              <w:rPr>
                <w:rFonts w:asciiTheme="minorHAnsi" w:hAnsiTheme="minorHAnsi" w:cstheme="minorHAnsi"/>
                <w:sz w:val="24"/>
                <w:szCs w:val="24"/>
              </w:rPr>
              <w:t>o  adres</w:t>
            </w:r>
            <w:proofErr w:type="gramEnd"/>
            <w:r w:rsidRPr="00117768">
              <w:rPr>
                <w:rFonts w:asciiTheme="minorHAnsi" w:hAnsiTheme="minorHAnsi" w:cstheme="minorHAnsi"/>
                <w:sz w:val="24"/>
                <w:szCs w:val="24"/>
              </w:rPr>
              <w:t xml:space="preserve"> MAC.</w:t>
            </w:r>
          </w:p>
          <w:p w14:paraId="333BF015" w14:textId="77777777" w:rsidR="00117768" w:rsidRPr="00117768" w:rsidRDefault="00117768" w:rsidP="007823A1">
            <w:pPr>
              <w:pStyle w:val="Akapitzlist"/>
              <w:numPr>
                <w:ilvl w:val="0"/>
                <w:numId w:val="127"/>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W ramach 802.1x wsparcie dla dedykowanego </w:t>
            </w:r>
            <w:proofErr w:type="spellStart"/>
            <w:r w:rsidRPr="00117768">
              <w:rPr>
                <w:rFonts w:asciiTheme="minorHAnsi" w:hAnsiTheme="minorHAnsi" w:cstheme="minorHAnsi"/>
                <w:sz w:val="24"/>
                <w:szCs w:val="24"/>
              </w:rPr>
              <w:t>VLAN'u</w:t>
            </w:r>
            <w:proofErr w:type="spellEnd"/>
            <w:r w:rsidRPr="00117768">
              <w:rPr>
                <w:rFonts w:asciiTheme="minorHAnsi" w:hAnsiTheme="minorHAnsi" w:cstheme="minorHAnsi"/>
                <w:sz w:val="24"/>
                <w:szCs w:val="24"/>
              </w:rPr>
              <w:t xml:space="preserve"> dla gości (</w:t>
            </w:r>
            <w:proofErr w:type="spellStart"/>
            <w:r w:rsidRPr="00117768">
              <w:rPr>
                <w:rFonts w:asciiTheme="minorHAnsi" w:hAnsiTheme="minorHAnsi" w:cstheme="minorHAnsi"/>
                <w:sz w:val="24"/>
                <w:szCs w:val="24"/>
              </w:rPr>
              <w:t>guest</w:t>
            </w:r>
            <w:proofErr w:type="spellEnd"/>
            <w:r w:rsidRPr="00117768">
              <w:rPr>
                <w:rFonts w:asciiTheme="minorHAnsi" w:hAnsiTheme="minorHAnsi" w:cstheme="minorHAnsi"/>
                <w:sz w:val="24"/>
                <w:szCs w:val="24"/>
              </w:rPr>
              <w:t xml:space="preserve"> VLAN).</w:t>
            </w:r>
          </w:p>
          <w:p w14:paraId="1D76208F" w14:textId="77777777" w:rsidR="00117768" w:rsidRPr="00117768" w:rsidRDefault="00117768" w:rsidP="007823A1">
            <w:pPr>
              <w:pStyle w:val="Akapitzlist"/>
              <w:numPr>
                <w:ilvl w:val="0"/>
                <w:numId w:val="128"/>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W ramach 802.1x wsparcie </w:t>
            </w:r>
            <w:proofErr w:type="gramStart"/>
            <w:r w:rsidRPr="00117768">
              <w:rPr>
                <w:rFonts w:asciiTheme="minorHAnsi" w:hAnsiTheme="minorHAnsi" w:cstheme="minorHAnsi"/>
                <w:sz w:val="24"/>
                <w:szCs w:val="24"/>
              </w:rPr>
              <w:t>dla  urządzeń</w:t>
            </w:r>
            <w:proofErr w:type="gramEnd"/>
            <w:r w:rsidRPr="00117768">
              <w:rPr>
                <w:rFonts w:asciiTheme="minorHAnsi" w:hAnsiTheme="minorHAnsi" w:cstheme="minorHAnsi"/>
                <w:sz w:val="24"/>
                <w:szCs w:val="24"/>
              </w:rPr>
              <w:t>, które nie obsługują tego protokołu, na podstawie adresu MAC urządzenia.</w:t>
            </w:r>
          </w:p>
          <w:p w14:paraId="3942A0F9" w14:textId="787B7661" w:rsidR="00117768" w:rsidRPr="00117768" w:rsidRDefault="00117768" w:rsidP="007823A1">
            <w:pPr>
              <w:pStyle w:val="Akapitzlist"/>
              <w:numPr>
                <w:ilvl w:val="0"/>
                <w:numId w:val="129"/>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W ramach </w:t>
            </w:r>
            <w:proofErr w:type="gramStart"/>
            <w:r w:rsidRPr="00117768">
              <w:rPr>
                <w:rFonts w:asciiTheme="minorHAnsi" w:hAnsiTheme="minorHAnsi" w:cstheme="minorHAnsi"/>
                <w:sz w:val="24"/>
                <w:szCs w:val="24"/>
              </w:rPr>
              <w:t>802.1x  wsparcie</w:t>
            </w:r>
            <w:proofErr w:type="gramEnd"/>
            <w:r w:rsidRPr="00117768">
              <w:rPr>
                <w:rFonts w:asciiTheme="minorHAnsi" w:hAnsiTheme="minorHAnsi" w:cstheme="minorHAnsi"/>
                <w:sz w:val="24"/>
                <w:szCs w:val="24"/>
              </w:rPr>
              <w:t xml:space="preserve"> dla dynamicznego przypisywania VLAN.</w:t>
            </w:r>
          </w:p>
        </w:tc>
      </w:tr>
      <w:tr w:rsidR="00117768" w:rsidRPr="0030303F" w14:paraId="224921CC" w14:textId="77777777" w:rsidTr="00117768">
        <w:tc>
          <w:tcPr>
            <w:tcW w:w="2972" w:type="dxa"/>
            <w:tcBorders>
              <w:top w:val="single" w:sz="4" w:space="0" w:color="auto"/>
              <w:left w:val="single" w:sz="4" w:space="0" w:color="auto"/>
              <w:bottom w:val="single" w:sz="4" w:space="0" w:color="auto"/>
              <w:right w:val="single" w:sz="4" w:space="0" w:color="auto"/>
            </w:tcBorders>
            <w:vAlign w:val="center"/>
            <w:hideMark/>
          </w:tcPr>
          <w:p w14:paraId="70961E77" w14:textId="2A52B028" w:rsidR="00117768" w:rsidRPr="00117768" w:rsidRDefault="00117768" w:rsidP="00117768">
            <w:pPr>
              <w:pStyle w:val="Default"/>
              <w:spacing w:after="49"/>
              <w:rPr>
                <w:rFonts w:asciiTheme="minorHAnsi" w:hAnsiTheme="minorHAnsi" w:cstheme="minorHAnsi"/>
                <w:b/>
                <w:bCs/>
              </w:rPr>
            </w:pPr>
            <w:r w:rsidRPr="00117768">
              <w:rPr>
                <w:rFonts w:asciiTheme="minorHAnsi" w:hAnsiTheme="minorHAnsi" w:cstheme="minorHAnsi"/>
                <w:b/>
              </w:rPr>
              <w:lastRenderedPageBreak/>
              <w:t>Dodatkowe funkcje urządzenia przy integracji z systemem centralnego zarządzania / NAC</w:t>
            </w:r>
          </w:p>
        </w:tc>
        <w:tc>
          <w:tcPr>
            <w:tcW w:w="11170" w:type="dxa"/>
            <w:tcBorders>
              <w:top w:val="single" w:sz="4" w:space="0" w:color="auto"/>
              <w:left w:val="single" w:sz="4" w:space="0" w:color="auto"/>
              <w:bottom w:val="single" w:sz="4" w:space="0" w:color="auto"/>
              <w:right w:val="single" w:sz="4" w:space="0" w:color="auto"/>
            </w:tcBorders>
            <w:vAlign w:val="center"/>
          </w:tcPr>
          <w:p w14:paraId="529F15F0" w14:textId="77777777" w:rsidR="00117768" w:rsidRDefault="00117768" w:rsidP="00117768">
            <w:pPr>
              <w:pStyle w:val="Akapitzlist"/>
              <w:suppressAutoHyphens w:val="0"/>
              <w:spacing w:after="160" w:line="259" w:lineRule="auto"/>
              <w:ind w:left="720"/>
              <w:contextualSpacing/>
              <w:jc w:val="both"/>
              <w:textAlignment w:val="auto"/>
              <w:rPr>
                <w:rFonts w:asciiTheme="minorHAnsi" w:hAnsiTheme="minorHAnsi" w:cstheme="minorHAnsi"/>
                <w:sz w:val="24"/>
                <w:szCs w:val="24"/>
              </w:rPr>
            </w:pPr>
          </w:p>
          <w:p w14:paraId="73422B93" w14:textId="33796186" w:rsidR="00117768" w:rsidRPr="00117768" w:rsidRDefault="00117768" w:rsidP="007823A1">
            <w:pPr>
              <w:pStyle w:val="Akapitzlist"/>
              <w:numPr>
                <w:ilvl w:val="0"/>
                <w:numId w:val="130"/>
              </w:numPr>
              <w:suppressAutoHyphens w:val="0"/>
              <w:spacing w:after="160" w:line="259" w:lineRule="auto"/>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Przełącznik musi wspierać tryb pracy, w którym są zarządzane przez fizyczny element nadrzędny (przełącznik lub dedykowany kontroler) (tzw. port extender lub element </w:t>
            </w:r>
            <w:proofErr w:type="spellStart"/>
            <w:r w:rsidRPr="00117768">
              <w:rPr>
                <w:rFonts w:asciiTheme="minorHAnsi" w:hAnsiTheme="minorHAnsi" w:cstheme="minorHAnsi"/>
                <w:sz w:val="24"/>
                <w:szCs w:val="24"/>
              </w:rPr>
              <w:t>leaf</w:t>
            </w:r>
            <w:proofErr w:type="spellEnd"/>
            <w:r w:rsidRPr="00117768">
              <w:rPr>
                <w:rFonts w:asciiTheme="minorHAnsi" w:hAnsiTheme="minorHAnsi" w:cstheme="minorHAnsi"/>
                <w:sz w:val="24"/>
                <w:szCs w:val="24"/>
              </w:rPr>
              <w:t xml:space="preserve"> w architekturze </w:t>
            </w:r>
            <w:proofErr w:type="spellStart"/>
            <w:r w:rsidRPr="00117768">
              <w:rPr>
                <w:rFonts w:asciiTheme="minorHAnsi" w:hAnsiTheme="minorHAnsi" w:cstheme="minorHAnsi"/>
                <w:sz w:val="24"/>
                <w:szCs w:val="24"/>
              </w:rPr>
              <w:t>spine-leaf</w:t>
            </w:r>
            <w:proofErr w:type="spellEnd"/>
            <w:r w:rsidRPr="00117768">
              <w:rPr>
                <w:rFonts w:asciiTheme="minorHAnsi" w:hAnsiTheme="minorHAnsi" w:cstheme="minorHAnsi"/>
                <w:sz w:val="24"/>
                <w:szCs w:val="24"/>
              </w:rPr>
              <w:t xml:space="preserve">). Zakres zarządzania przez element nadrzędny musi zawierać co najmniej: </w:t>
            </w:r>
          </w:p>
          <w:p w14:paraId="4C8E90E0" w14:textId="77777777" w:rsidR="00117768" w:rsidRPr="00117768" w:rsidRDefault="00117768" w:rsidP="007823A1">
            <w:pPr>
              <w:pStyle w:val="Akapitzlist"/>
              <w:numPr>
                <w:ilvl w:val="0"/>
                <w:numId w:val="131"/>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Centralne zarządzanie konfiguracją urządzenia</w:t>
            </w:r>
          </w:p>
          <w:p w14:paraId="1458BF90" w14:textId="77777777" w:rsidR="00117768" w:rsidRPr="00117768" w:rsidRDefault="00117768" w:rsidP="007823A1">
            <w:pPr>
              <w:pStyle w:val="Akapitzlist"/>
              <w:numPr>
                <w:ilvl w:val="0"/>
                <w:numId w:val="132"/>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Aktualizacja oprogramowania realizowana z systemu centralnego zarządzania</w:t>
            </w:r>
          </w:p>
          <w:p w14:paraId="2BB9B727" w14:textId="77777777" w:rsidR="00117768" w:rsidRPr="00117768" w:rsidRDefault="00117768" w:rsidP="007823A1">
            <w:pPr>
              <w:pStyle w:val="Akapitzlist"/>
              <w:numPr>
                <w:ilvl w:val="0"/>
                <w:numId w:val="133"/>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Centralne zarządzanie sieciami VLAN. </w:t>
            </w:r>
          </w:p>
          <w:p w14:paraId="0EB423B8" w14:textId="77777777" w:rsidR="00117768" w:rsidRPr="00117768" w:rsidRDefault="00117768" w:rsidP="007823A1">
            <w:pPr>
              <w:pStyle w:val="Akapitzlist"/>
              <w:numPr>
                <w:ilvl w:val="0"/>
                <w:numId w:val="134"/>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Blokowanie ruchu pomiędzy klientami w ramach jednego </w:t>
            </w:r>
            <w:proofErr w:type="spellStart"/>
            <w:r w:rsidRPr="00117768">
              <w:rPr>
                <w:rFonts w:asciiTheme="minorHAnsi" w:hAnsiTheme="minorHAnsi" w:cstheme="minorHAnsi"/>
                <w:sz w:val="24"/>
                <w:szCs w:val="24"/>
              </w:rPr>
              <w:t>VLAN'u</w:t>
            </w:r>
            <w:proofErr w:type="spellEnd"/>
          </w:p>
          <w:p w14:paraId="2FCB0770" w14:textId="77777777" w:rsidR="00117768" w:rsidRPr="00117768" w:rsidRDefault="00117768" w:rsidP="007823A1">
            <w:pPr>
              <w:pStyle w:val="Akapitzlist"/>
              <w:numPr>
                <w:ilvl w:val="0"/>
                <w:numId w:val="135"/>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Rozpoznawanie urządzeń uzyskujących dostęp do sieci, zarówno stacji klienckich, jak i urządzeń typu drukarki, routery, przełączniki, </w:t>
            </w:r>
            <w:proofErr w:type="gramStart"/>
            <w:r w:rsidRPr="00117768">
              <w:rPr>
                <w:rFonts w:asciiTheme="minorHAnsi" w:hAnsiTheme="minorHAnsi" w:cstheme="minorHAnsi"/>
                <w:sz w:val="24"/>
                <w:szCs w:val="24"/>
              </w:rPr>
              <w:t>itp..</w:t>
            </w:r>
            <w:proofErr w:type="gramEnd"/>
          </w:p>
          <w:p w14:paraId="1AE91301" w14:textId="77777777" w:rsidR="00117768" w:rsidRPr="00117768" w:rsidRDefault="00117768" w:rsidP="007823A1">
            <w:pPr>
              <w:pStyle w:val="Akapitzlist"/>
              <w:numPr>
                <w:ilvl w:val="0"/>
                <w:numId w:val="136"/>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Przenoszenie zidentyfikowanych urządzeń do właściwych stref. W przypadku wykrycia urządzenia niepasującego do zaakceptowanych schematów, urządzenie powinno przenieść go do strefy odizolowanej.</w:t>
            </w:r>
          </w:p>
          <w:p w14:paraId="7A8AD37E" w14:textId="77777777" w:rsidR="00117768" w:rsidRPr="00117768" w:rsidRDefault="00117768" w:rsidP="007823A1">
            <w:pPr>
              <w:pStyle w:val="Akapitzlist"/>
              <w:numPr>
                <w:ilvl w:val="0"/>
                <w:numId w:val="137"/>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Integrację z systemem kontroli dostępu. Urządzenie musi podejmować decyzje o dostępie na podstawie przynajmniej następujących czynników: nazwy hosta, nazwy użytkownika, typu urządzenia, typu systemu operacyjnego.</w:t>
            </w:r>
          </w:p>
          <w:p w14:paraId="3AE08993" w14:textId="77777777" w:rsidR="00117768" w:rsidRPr="00117768" w:rsidRDefault="00117768" w:rsidP="007823A1">
            <w:pPr>
              <w:pStyle w:val="Akapitzlist"/>
              <w:numPr>
                <w:ilvl w:val="0"/>
                <w:numId w:val="138"/>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Automatyczna detekcja i rekomendacje konfiguracji.</w:t>
            </w:r>
          </w:p>
          <w:p w14:paraId="530AAF88" w14:textId="77777777" w:rsidR="00117768" w:rsidRPr="00117768" w:rsidRDefault="00117768" w:rsidP="007823A1">
            <w:pPr>
              <w:pStyle w:val="Akapitzlist"/>
              <w:numPr>
                <w:ilvl w:val="0"/>
                <w:numId w:val="139"/>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lastRenderedPageBreak/>
              <w:t xml:space="preserve">Przesyłanie logów na zewnętrzny serwer </w:t>
            </w:r>
            <w:proofErr w:type="spellStart"/>
            <w:r w:rsidRPr="00117768">
              <w:rPr>
                <w:rFonts w:asciiTheme="minorHAnsi" w:hAnsiTheme="minorHAnsi" w:cstheme="minorHAnsi"/>
                <w:sz w:val="24"/>
                <w:szCs w:val="24"/>
              </w:rPr>
              <w:t>syslog</w:t>
            </w:r>
            <w:proofErr w:type="spellEnd"/>
            <w:r w:rsidRPr="00117768">
              <w:rPr>
                <w:rFonts w:asciiTheme="minorHAnsi" w:hAnsiTheme="minorHAnsi" w:cstheme="minorHAnsi"/>
                <w:sz w:val="24"/>
                <w:szCs w:val="24"/>
              </w:rPr>
              <w:t>.</w:t>
            </w:r>
          </w:p>
          <w:p w14:paraId="5BFCDA28" w14:textId="77777777" w:rsidR="00117768" w:rsidRPr="00117768" w:rsidRDefault="00117768" w:rsidP="007823A1">
            <w:pPr>
              <w:pStyle w:val="Akapitzlist"/>
              <w:numPr>
                <w:ilvl w:val="0"/>
                <w:numId w:val="140"/>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Funkcja uruchomienia </w:t>
            </w:r>
            <w:proofErr w:type="spellStart"/>
            <w:r w:rsidRPr="00117768">
              <w:rPr>
                <w:rFonts w:asciiTheme="minorHAnsi" w:hAnsiTheme="minorHAnsi" w:cstheme="minorHAnsi"/>
                <w:sz w:val="24"/>
                <w:szCs w:val="24"/>
              </w:rPr>
              <w:t>Captive</w:t>
            </w:r>
            <w:proofErr w:type="spellEnd"/>
            <w:r w:rsidRPr="00117768">
              <w:rPr>
                <w:rFonts w:asciiTheme="minorHAnsi" w:hAnsiTheme="minorHAnsi" w:cstheme="minorHAnsi"/>
                <w:sz w:val="24"/>
                <w:szCs w:val="24"/>
              </w:rPr>
              <w:t xml:space="preserve"> Portalu w celu identyfikacji użytkowników.</w:t>
            </w:r>
          </w:p>
          <w:p w14:paraId="0E4A2400" w14:textId="77777777" w:rsidR="00117768" w:rsidRPr="00117768" w:rsidRDefault="00117768" w:rsidP="007823A1">
            <w:pPr>
              <w:pStyle w:val="Akapitzlist"/>
              <w:numPr>
                <w:ilvl w:val="0"/>
                <w:numId w:val="141"/>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Obsługa białych i czarnych list adresów MAC.</w:t>
            </w:r>
          </w:p>
          <w:p w14:paraId="4D53C3F4" w14:textId="77777777" w:rsidR="00117768" w:rsidRPr="00117768" w:rsidRDefault="00117768" w:rsidP="007823A1">
            <w:pPr>
              <w:pStyle w:val="Akapitzlist"/>
              <w:numPr>
                <w:ilvl w:val="0"/>
                <w:numId w:val="142"/>
              </w:numPr>
              <w:suppressAutoHyphens w:val="0"/>
              <w:spacing w:after="160" w:line="259" w:lineRule="auto"/>
              <w:ind w:left="1068"/>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Wykrywanie aplikacji komunikujących się w sieci.</w:t>
            </w:r>
          </w:p>
          <w:p w14:paraId="21914B13" w14:textId="77777777" w:rsidR="00117768" w:rsidRPr="00117768" w:rsidRDefault="00117768" w:rsidP="007823A1">
            <w:pPr>
              <w:pStyle w:val="Akapitzlist"/>
              <w:numPr>
                <w:ilvl w:val="0"/>
                <w:numId w:val="130"/>
              </w:numPr>
              <w:suppressAutoHyphens w:val="0"/>
              <w:spacing w:after="160" w:line="259" w:lineRule="auto"/>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 xml:space="preserve">Musi być możliwe redundantne połączenie z elementami zarządzającymi.   </w:t>
            </w:r>
          </w:p>
          <w:p w14:paraId="4A1BA9AD" w14:textId="3EBCCA99" w:rsidR="00117768" w:rsidRPr="00117768" w:rsidRDefault="00117768" w:rsidP="007823A1">
            <w:pPr>
              <w:pStyle w:val="Akapitzlist"/>
              <w:numPr>
                <w:ilvl w:val="0"/>
                <w:numId w:val="130"/>
              </w:numPr>
              <w:suppressAutoHyphens w:val="0"/>
              <w:spacing w:after="160" w:line="259" w:lineRule="auto"/>
              <w:contextualSpacing/>
              <w:jc w:val="both"/>
              <w:textAlignment w:val="auto"/>
              <w:rPr>
                <w:rFonts w:asciiTheme="minorHAnsi" w:hAnsiTheme="minorHAnsi" w:cstheme="minorHAnsi"/>
                <w:sz w:val="24"/>
                <w:szCs w:val="24"/>
              </w:rPr>
            </w:pPr>
            <w:r w:rsidRPr="00117768">
              <w:rPr>
                <w:rFonts w:asciiTheme="minorHAnsi" w:hAnsiTheme="minorHAnsi" w:cstheme="minorHAnsi"/>
                <w:sz w:val="24"/>
                <w:szCs w:val="24"/>
              </w:rPr>
              <w:t>W ramach postępowania koniecznym jest dostarczenie wszystkich licencji niezbędnych do uruchomienia na przełączniku w/w funkcji, polegających na integracji z systemem centralnego zarządzania lub NAC.</w:t>
            </w:r>
          </w:p>
        </w:tc>
      </w:tr>
      <w:tr w:rsidR="00117768" w:rsidRPr="0030303F" w14:paraId="2EA17875" w14:textId="77777777" w:rsidTr="00117768">
        <w:tc>
          <w:tcPr>
            <w:tcW w:w="2972" w:type="dxa"/>
            <w:tcBorders>
              <w:top w:val="single" w:sz="4" w:space="0" w:color="auto"/>
              <w:left w:val="single" w:sz="4" w:space="0" w:color="auto"/>
              <w:bottom w:val="single" w:sz="4" w:space="0" w:color="auto"/>
              <w:right w:val="single" w:sz="4" w:space="0" w:color="auto"/>
            </w:tcBorders>
            <w:vAlign w:val="center"/>
            <w:hideMark/>
          </w:tcPr>
          <w:p w14:paraId="23A4588E" w14:textId="77777777" w:rsidR="00117768" w:rsidRPr="00117768" w:rsidRDefault="00117768" w:rsidP="00117768">
            <w:pPr>
              <w:pStyle w:val="Nagwek1"/>
              <w:jc w:val="both"/>
              <w:rPr>
                <w:rFonts w:asciiTheme="minorHAnsi" w:hAnsiTheme="minorHAnsi" w:cstheme="minorHAnsi"/>
                <w:b/>
                <w:color w:val="000000"/>
                <w:sz w:val="24"/>
                <w:szCs w:val="24"/>
              </w:rPr>
            </w:pPr>
            <w:r w:rsidRPr="00117768">
              <w:rPr>
                <w:rFonts w:asciiTheme="minorHAnsi" w:hAnsiTheme="minorHAnsi" w:cstheme="minorHAnsi"/>
                <w:b/>
                <w:color w:val="000000"/>
                <w:sz w:val="24"/>
                <w:szCs w:val="24"/>
              </w:rPr>
              <w:lastRenderedPageBreak/>
              <w:t>Funkcje urządzenia przy integracji z systemem centralnego zarządzania lub bezpieczeństwa</w:t>
            </w:r>
          </w:p>
          <w:p w14:paraId="6AA261AE" w14:textId="1D42B848" w:rsidR="00117768" w:rsidRPr="0030303F" w:rsidRDefault="00117768" w:rsidP="00117768">
            <w:pPr>
              <w:pStyle w:val="Default"/>
              <w:spacing w:after="49"/>
              <w:rPr>
                <w:rFonts w:asciiTheme="minorHAnsi" w:hAnsiTheme="minorHAnsi" w:cstheme="minorHAnsi"/>
                <w:b/>
                <w:bCs/>
              </w:rPr>
            </w:pPr>
          </w:p>
        </w:tc>
        <w:tc>
          <w:tcPr>
            <w:tcW w:w="11170" w:type="dxa"/>
            <w:tcBorders>
              <w:top w:val="single" w:sz="4" w:space="0" w:color="auto"/>
              <w:left w:val="single" w:sz="4" w:space="0" w:color="auto"/>
              <w:bottom w:val="single" w:sz="4" w:space="0" w:color="auto"/>
              <w:right w:val="single" w:sz="4" w:space="0" w:color="auto"/>
            </w:tcBorders>
            <w:vAlign w:val="center"/>
          </w:tcPr>
          <w:p w14:paraId="39F2C8CA" w14:textId="77777777" w:rsidR="00117768" w:rsidRDefault="00117768" w:rsidP="00117768">
            <w:pPr>
              <w:pStyle w:val="Akapitzlist"/>
              <w:suppressAutoHyphens w:val="0"/>
              <w:spacing w:after="160" w:line="259" w:lineRule="auto"/>
              <w:ind w:left="1068"/>
              <w:contextualSpacing/>
              <w:jc w:val="both"/>
              <w:textAlignment w:val="auto"/>
              <w:rPr>
                <w:rFonts w:asciiTheme="minorHAnsi" w:hAnsiTheme="minorHAnsi" w:cstheme="minorHAnsi"/>
                <w:sz w:val="24"/>
                <w:szCs w:val="24"/>
              </w:rPr>
            </w:pPr>
          </w:p>
          <w:p w14:paraId="43C28D35" w14:textId="77777777" w:rsidR="009A4FE0" w:rsidRDefault="00117768" w:rsidP="009A4FE0">
            <w:pPr>
              <w:pStyle w:val="Akapitzlist"/>
              <w:numPr>
                <w:ilvl w:val="3"/>
                <w:numId w:val="4"/>
              </w:numPr>
              <w:suppressAutoHyphens w:val="0"/>
              <w:spacing w:after="160" w:line="259" w:lineRule="auto"/>
              <w:ind w:left="748"/>
              <w:contextualSpacing/>
              <w:jc w:val="both"/>
              <w:textAlignment w:val="auto"/>
              <w:rPr>
                <w:rFonts w:asciiTheme="minorHAnsi" w:hAnsiTheme="minorHAnsi" w:cstheme="minorHAnsi"/>
                <w:sz w:val="24"/>
                <w:szCs w:val="24"/>
              </w:rPr>
            </w:pPr>
            <w:r w:rsidRPr="009A4FE0">
              <w:rPr>
                <w:rFonts w:asciiTheme="minorHAnsi" w:hAnsiTheme="minorHAnsi" w:cstheme="minorHAnsi"/>
                <w:sz w:val="24"/>
                <w:szCs w:val="24"/>
              </w:rPr>
              <w:t xml:space="preserve">System musi realizować funkcję </w:t>
            </w:r>
            <w:proofErr w:type="spellStart"/>
            <w:proofErr w:type="gramStart"/>
            <w:r w:rsidRPr="009A4FE0">
              <w:rPr>
                <w:rFonts w:asciiTheme="minorHAnsi" w:hAnsiTheme="minorHAnsi" w:cstheme="minorHAnsi"/>
                <w:sz w:val="24"/>
                <w:szCs w:val="24"/>
              </w:rPr>
              <w:t>Stateful</w:t>
            </w:r>
            <w:proofErr w:type="spellEnd"/>
            <w:r w:rsidRPr="009A4FE0">
              <w:rPr>
                <w:rFonts w:asciiTheme="minorHAnsi" w:hAnsiTheme="minorHAnsi" w:cstheme="minorHAnsi"/>
                <w:sz w:val="24"/>
                <w:szCs w:val="24"/>
              </w:rPr>
              <w:t xml:space="preserve">  Firewall</w:t>
            </w:r>
            <w:proofErr w:type="gramEnd"/>
            <w:r w:rsidRPr="009A4FE0">
              <w:rPr>
                <w:rFonts w:asciiTheme="minorHAnsi" w:hAnsiTheme="minorHAnsi" w:cstheme="minorHAnsi"/>
                <w:sz w:val="24"/>
                <w:szCs w:val="24"/>
              </w:rPr>
              <w:t xml:space="preserve"> pomiędzy sieciami VLAN realizowanymi na urządzeniu dostępowym.</w:t>
            </w:r>
          </w:p>
          <w:p w14:paraId="32A2E7C0" w14:textId="4C787237" w:rsidR="00117768" w:rsidRPr="009A4FE0" w:rsidRDefault="00117768" w:rsidP="009A4FE0">
            <w:pPr>
              <w:pStyle w:val="Akapitzlist"/>
              <w:numPr>
                <w:ilvl w:val="3"/>
                <w:numId w:val="4"/>
              </w:numPr>
              <w:suppressAutoHyphens w:val="0"/>
              <w:spacing w:after="160" w:line="259" w:lineRule="auto"/>
              <w:ind w:left="748"/>
              <w:contextualSpacing/>
              <w:jc w:val="both"/>
              <w:textAlignment w:val="auto"/>
              <w:rPr>
                <w:rFonts w:asciiTheme="minorHAnsi" w:hAnsiTheme="minorHAnsi" w:cstheme="minorHAnsi"/>
                <w:sz w:val="24"/>
                <w:szCs w:val="24"/>
              </w:rPr>
            </w:pPr>
            <w:r w:rsidRPr="009A4FE0">
              <w:rPr>
                <w:rFonts w:asciiTheme="minorHAnsi" w:hAnsiTheme="minorHAnsi" w:cstheme="minorHAnsi"/>
                <w:sz w:val="24"/>
                <w:szCs w:val="24"/>
              </w:rPr>
              <w:t xml:space="preserve">System musi zapewniać Routing statyczny i dynamiczny (co najmniej OSPF) oraz Policy </w:t>
            </w:r>
            <w:proofErr w:type="spellStart"/>
            <w:r w:rsidRPr="009A4FE0">
              <w:rPr>
                <w:rFonts w:asciiTheme="minorHAnsi" w:hAnsiTheme="minorHAnsi" w:cstheme="minorHAnsi"/>
                <w:sz w:val="24"/>
                <w:szCs w:val="24"/>
              </w:rPr>
              <w:t>Based</w:t>
            </w:r>
            <w:proofErr w:type="spellEnd"/>
            <w:r w:rsidRPr="009A4FE0">
              <w:rPr>
                <w:rFonts w:asciiTheme="minorHAnsi" w:hAnsiTheme="minorHAnsi" w:cstheme="minorHAnsi"/>
                <w:sz w:val="24"/>
                <w:szCs w:val="24"/>
              </w:rPr>
              <w:t xml:space="preserve"> Routing.</w:t>
            </w:r>
          </w:p>
        </w:tc>
      </w:tr>
      <w:tr w:rsidR="00A0429C" w:rsidRPr="0030303F" w14:paraId="72E91DD6" w14:textId="77777777" w:rsidTr="00117768">
        <w:tc>
          <w:tcPr>
            <w:tcW w:w="2972" w:type="dxa"/>
            <w:tcBorders>
              <w:top w:val="single" w:sz="4" w:space="0" w:color="auto"/>
              <w:left w:val="single" w:sz="4" w:space="0" w:color="auto"/>
              <w:bottom w:val="single" w:sz="4" w:space="0" w:color="auto"/>
              <w:right w:val="single" w:sz="4" w:space="0" w:color="auto"/>
            </w:tcBorders>
            <w:vAlign w:val="center"/>
          </w:tcPr>
          <w:p w14:paraId="5663E0AE" w14:textId="41767B48" w:rsidR="00A0429C" w:rsidRPr="00117768" w:rsidRDefault="00A0429C" w:rsidP="00A0429C">
            <w:pPr>
              <w:pStyle w:val="Nagwek1"/>
              <w:jc w:val="both"/>
              <w:rPr>
                <w:rFonts w:asciiTheme="minorHAnsi" w:hAnsiTheme="minorHAnsi" w:cstheme="minorHAnsi"/>
                <w:b/>
                <w:color w:val="000000"/>
                <w:sz w:val="24"/>
                <w:szCs w:val="24"/>
              </w:rPr>
            </w:pPr>
            <w:r w:rsidRPr="00A0429C">
              <w:rPr>
                <w:rFonts w:ascii="Calibri" w:hAnsi="Calibri" w:cs="Calibri"/>
                <w:b/>
                <w:bCs/>
                <w:color w:val="auto"/>
                <w:sz w:val="22"/>
                <w:szCs w:val="22"/>
              </w:rPr>
              <w:t>Moduły sieciowe i okablowanie</w:t>
            </w:r>
          </w:p>
        </w:tc>
        <w:tc>
          <w:tcPr>
            <w:tcW w:w="11170" w:type="dxa"/>
            <w:tcBorders>
              <w:top w:val="single" w:sz="4" w:space="0" w:color="auto"/>
              <w:left w:val="single" w:sz="4" w:space="0" w:color="auto"/>
              <w:bottom w:val="single" w:sz="4" w:space="0" w:color="auto"/>
              <w:right w:val="single" w:sz="4" w:space="0" w:color="auto"/>
            </w:tcBorders>
            <w:vAlign w:val="center"/>
          </w:tcPr>
          <w:p w14:paraId="7964528B" w14:textId="77777777" w:rsidR="00A0429C" w:rsidRDefault="00A0429C" w:rsidP="00A0429C">
            <w:pPr>
              <w:rPr>
                <w:rFonts w:ascii="Calibri" w:hAnsi="Calibri" w:cs="Calibri"/>
                <w:sz w:val="22"/>
                <w:szCs w:val="22"/>
              </w:rPr>
            </w:pPr>
          </w:p>
          <w:p w14:paraId="18BF9316" w14:textId="77777777" w:rsidR="00A0429C" w:rsidRPr="00357B32" w:rsidRDefault="00A0429C" w:rsidP="00A0429C">
            <w:pPr>
              <w:rPr>
                <w:rFonts w:ascii="Calibri" w:hAnsi="Calibri" w:cs="Calibri"/>
                <w:sz w:val="22"/>
                <w:szCs w:val="22"/>
              </w:rPr>
            </w:pPr>
            <w:r w:rsidRPr="00357B32">
              <w:rPr>
                <w:rFonts w:ascii="Calibri" w:hAnsi="Calibri" w:cs="Calibri"/>
                <w:sz w:val="22"/>
                <w:szCs w:val="22"/>
              </w:rPr>
              <w:t xml:space="preserve">Wraz z przełącznikami należy dostarczyć następujące </w:t>
            </w:r>
            <w:r>
              <w:rPr>
                <w:rFonts w:ascii="Calibri" w:hAnsi="Calibri" w:cs="Calibri"/>
                <w:sz w:val="22"/>
                <w:szCs w:val="22"/>
              </w:rPr>
              <w:t>elementy</w:t>
            </w:r>
            <w:r w:rsidRPr="00357B32">
              <w:rPr>
                <w:rFonts w:ascii="Calibri" w:hAnsi="Calibri" w:cs="Calibri"/>
                <w:sz w:val="22"/>
                <w:szCs w:val="22"/>
              </w:rPr>
              <w:t>:</w:t>
            </w:r>
          </w:p>
          <w:p w14:paraId="3D408BD6" w14:textId="23FC8D8B" w:rsidR="00A0429C" w:rsidRDefault="00BF6505" w:rsidP="00A0429C">
            <w:pPr>
              <w:pStyle w:val="Akapitzlist"/>
              <w:numPr>
                <w:ilvl w:val="0"/>
                <w:numId w:val="157"/>
              </w:numPr>
            </w:pPr>
            <w:r w:rsidRPr="0021516F">
              <w:t>6</w:t>
            </w:r>
            <w:r w:rsidR="00A0429C" w:rsidRPr="0021516F">
              <w:t xml:space="preserve"> szt. - Moduły 10GE SFP+ </w:t>
            </w:r>
            <w:proofErr w:type="spellStart"/>
            <w:r w:rsidR="00A0429C" w:rsidRPr="0021516F">
              <w:t>transceiver</w:t>
            </w:r>
            <w:proofErr w:type="spellEnd"/>
            <w:r w:rsidR="00A0429C" w:rsidRPr="0021516F">
              <w:t xml:space="preserve"> module SR </w:t>
            </w:r>
            <w:r w:rsidR="00A0429C" w:rsidRPr="0018562B">
              <w:t xml:space="preserve">z portami typu LC prosty, </w:t>
            </w:r>
            <w:r w:rsidR="009E0CA2">
              <w:t xml:space="preserve">tego samego producenta co oferowane przełączniki sieciowe LAN, </w:t>
            </w:r>
            <w:r w:rsidR="00A0429C" w:rsidRPr="0018562B">
              <w:t>kompatybilnych z światłowodami wielomodowymi typu OM3 lub OM4 o zasięgu pracy przynajmniej do 100m</w:t>
            </w:r>
            <w:r w:rsidR="00A0429C">
              <w:t>,</w:t>
            </w:r>
            <w:r w:rsidR="00A0429C" w:rsidRPr="0018562B">
              <w:t xml:space="preserve"> kompatybilne z portami sieciowymi oferowanych przełączników i urządzeń klasy UTM</w:t>
            </w:r>
            <w:r w:rsidR="00A0429C">
              <w:t xml:space="preserve"> z Poz. 1</w:t>
            </w:r>
            <w:r w:rsidR="00A0429C" w:rsidRPr="0018562B">
              <w:t>.</w:t>
            </w:r>
          </w:p>
          <w:p w14:paraId="50AF5F55" w14:textId="3F5BA1F1" w:rsidR="00BF6505" w:rsidRPr="00A0429C" w:rsidRDefault="00A0429C" w:rsidP="00BF6505">
            <w:pPr>
              <w:pStyle w:val="Akapitzlist"/>
              <w:numPr>
                <w:ilvl w:val="0"/>
                <w:numId w:val="157"/>
              </w:numPr>
            </w:pPr>
            <w:r w:rsidRPr="0021516F">
              <w:t xml:space="preserve">4 szt.  - </w:t>
            </w:r>
            <w:r w:rsidRPr="00A0429C">
              <w:rPr>
                <w:bCs/>
              </w:rPr>
              <w:t>Kable światłowodowe dwuwłóknowe wielomodowe</w:t>
            </w:r>
            <w:r w:rsidRPr="0018562B">
              <w:t xml:space="preserve"> OM4 o długości min 2 metry zakończone obustronnie wtykami typu LC prosty kompatybilne z wkładkami światłowodowymi opisanymi powyżej w kolorze fioletowym lub purpurowym</w:t>
            </w:r>
            <w:r w:rsidR="00BF6505">
              <w:t>.</w:t>
            </w:r>
          </w:p>
        </w:tc>
      </w:tr>
      <w:tr w:rsidR="00A0429C" w:rsidRPr="0030303F" w14:paraId="0CA3AD68" w14:textId="77777777" w:rsidTr="00117768">
        <w:tc>
          <w:tcPr>
            <w:tcW w:w="2972" w:type="dxa"/>
            <w:tcBorders>
              <w:top w:val="single" w:sz="4" w:space="0" w:color="auto"/>
              <w:left w:val="single" w:sz="4" w:space="0" w:color="auto"/>
              <w:bottom w:val="single" w:sz="4" w:space="0" w:color="auto"/>
              <w:right w:val="single" w:sz="4" w:space="0" w:color="auto"/>
            </w:tcBorders>
            <w:vAlign w:val="center"/>
            <w:hideMark/>
          </w:tcPr>
          <w:p w14:paraId="71B84E93" w14:textId="77777777" w:rsidR="00EE2996" w:rsidRDefault="00EE2996" w:rsidP="00A0429C">
            <w:pPr>
              <w:pStyle w:val="Default"/>
              <w:spacing w:after="49"/>
              <w:rPr>
                <w:rFonts w:asciiTheme="minorHAnsi" w:hAnsiTheme="minorHAnsi" w:cstheme="minorHAnsi"/>
                <w:b/>
                <w:bCs/>
              </w:rPr>
            </w:pPr>
          </w:p>
          <w:p w14:paraId="0396F3D4" w14:textId="0712A7B4" w:rsidR="00A0429C" w:rsidRPr="0030303F" w:rsidRDefault="00A0429C" w:rsidP="00A0429C">
            <w:pPr>
              <w:pStyle w:val="Default"/>
              <w:spacing w:after="49"/>
              <w:rPr>
                <w:rFonts w:asciiTheme="minorHAnsi" w:hAnsiTheme="minorHAnsi" w:cstheme="minorHAnsi"/>
                <w:b/>
                <w:bCs/>
              </w:rPr>
            </w:pPr>
            <w:r w:rsidRPr="0030303F">
              <w:rPr>
                <w:rFonts w:asciiTheme="minorHAnsi" w:hAnsiTheme="minorHAnsi" w:cstheme="minorHAnsi"/>
                <w:b/>
                <w:bCs/>
              </w:rPr>
              <w:t>Gwarancja oraz wsparcie:</w:t>
            </w:r>
          </w:p>
        </w:tc>
        <w:tc>
          <w:tcPr>
            <w:tcW w:w="11170" w:type="dxa"/>
            <w:tcBorders>
              <w:top w:val="single" w:sz="4" w:space="0" w:color="auto"/>
              <w:left w:val="single" w:sz="4" w:space="0" w:color="auto"/>
              <w:bottom w:val="single" w:sz="4" w:space="0" w:color="auto"/>
              <w:right w:val="single" w:sz="4" w:space="0" w:color="auto"/>
            </w:tcBorders>
            <w:vAlign w:val="center"/>
          </w:tcPr>
          <w:p w14:paraId="32F725E3" w14:textId="77777777" w:rsidR="00EE2996" w:rsidRDefault="00EE2996" w:rsidP="00A0429C">
            <w:pPr>
              <w:suppressAutoHyphens w:val="0"/>
              <w:spacing w:after="160" w:line="259" w:lineRule="auto"/>
              <w:contextualSpacing/>
              <w:jc w:val="both"/>
              <w:textAlignment w:val="auto"/>
              <w:rPr>
                <w:rFonts w:asciiTheme="minorHAnsi" w:hAnsiTheme="minorHAnsi" w:cstheme="minorHAnsi"/>
                <w:sz w:val="24"/>
                <w:szCs w:val="24"/>
              </w:rPr>
            </w:pPr>
          </w:p>
          <w:p w14:paraId="19BB1222" w14:textId="46AB415B" w:rsidR="00A0429C" w:rsidRPr="00A0429C" w:rsidRDefault="00A0429C" w:rsidP="00A0429C">
            <w:pPr>
              <w:suppressAutoHyphens w:val="0"/>
              <w:spacing w:after="160" w:line="259" w:lineRule="auto"/>
              <w:contextualSpacing/>
              <w:jc w:val="both"/>
              <w:textAlignment w:val="auto"/>
              <w:rPr>
                <w:rFonts w:asciiTheme="minorHAnsi" w:hAnsiTheme="minorHAnsi" w:cstheme="minorHAnsi"/>
                <w:sz w:val="24"/>
                <w:szCs w:val="24"/>
              </w:rPr>
            </w:pPr>
            <w:r w:rsidRPr="00A0429C">
              <w:rPr>
                <w:rFonts w:asciiTheme="minorHAnsi" w:hAnsiTheme="minorHAnsi" w:cstheme="minorHAnsi"/>
                <w:sz w:val="24"/>
                <w:szCs w:val="24"/>
              </w:rPr>
              <w:t xml:space="preserve">System musi być objęty serwisem gwarancyjnym producenta przez okres 36 miesięcy, polegającym na naprawie lub wymianie urządzenia w przypadku jego wadliwości. W ramach tego serwisu producent musi zapewniać również dostęp do aktualizacji oprogramowania oraz wsparcie techniczne w trybie 24x7. </w:t>
            </w:r>
          </w:p>
          <w:p w14:paraId="6BDC83F8" w14:textId="59B49DA5" w:rsidR="00A0429C" w:rsidRPr="00A0429C" w:rsidRDefault="00A0429C" w:rsidP="00A0429C">
            <w:pPr>
              <w:suppressAutoHyphens w:val="0"/>
              <w:spacing w:after="160" w:line="259" w:lineRule="auto"/>
              <w:contextualSpacing/>
              <w:jc w:val="both"/>
              <w:textAlignment w:val="auto"/>
              <w:rPr>
                <w:rFonts w:asciiTheme="minorHAnsi" w:hAnsiTheme="minorHAnsi" w:cstheme="minorHAnsi"/>
                <w:sz w:val="24"/>
                <w:szCs w:val="24"/>
              </w:rPr>
            </w:pPr>
            <w:r w:rsidRPr="00A0429C">
              <w:rPr>
                <w:rFonts w:ascii="Calibri" w:hAnsi="Calibri" w:cs="Calibri"/>
                <w:bCs/>
                <w:sz w:val="24"/>
                <w:szCs w:val="24"/>
              </w:rPr>
              <w:t>Moduły SFP+ muszą posiadać</w:t>
            </w:r>
            <w:r w:rsidRPr="00A0429C">
              <w:rPr>
                <w:rFonts w:ascii="Calibri" w:hAnsi="Calibri" w:cs="Calibri"/>
                <w:b/>
                <w:sz w:val="24"/>
                <w:szCs w:val="24"/>
              </w:rPr>
              <w:t xml:space="preserve"> </w:t>
            </w:r>
            <w:r w:rsidRPr="00A0429C">
              <w:rPr>
                <w:rFonts w:ascii="Calibri" w:hAnsi="Calibri" w:cs="Calibri"/>
                <w:sz w:val="24"/>
                <w:szCs w:val="24"/>
              </w:rPr>
              <w:t>3 l</w:t>
            </w:r>
            <w:r>
              <w:rPr>
                <w:rFonts w:ascii="Calibri" w:hAnsi="Calibri" w:cs="Calibri"/>
                <w:sz w:val="24"/>
                <w:szCs w:val="24"/>
              </w:rPr>
              <w:t>e</w:t>
            </w:r>
            <w:r w:rsidRPr="00A0429C">
              <w:rPr>
                <w:rFonts w:ascii="Calibri" w:hAnsi="Calibri" w:cs="Calibri"/>
                <w:sz w:val="24"/>
                <w:szCs w:val="24"/>
              </w:rPr>
              <w:t>tnią gwarancję, z wymianą do 5 dni roboczych od daty zgłoszenia awarii.</w:t>
            </w:r>
          </w:p>
          <w:p w14:paraId="75099B9C" w14:textId="1A1A5E92" w:rsidR="00A0429C" w:rsidRPr="00117768" w:rsidRDefault="00A0429C" w:rsidP="00A0429C">
            <w:pPr>
              <w:suppressAutoHyphens w:val="0"/>
              <w:spacing w:after="160" w:line="259" w:lineRule="auto"/>
              <w:contextualSpacing/>
              <w:jc w:val="both"/>
              <w:textAlignment w:val="auto"/>
              <w:rPr>
                <w:rFonts w:asciiTheme="minorHAnsi" w:hAnsiTheme="minorHAnsi" w:cstheme="minorHAnsi"/>
                <w:sz w:val="24"/>
                <w:szCs w:val="24"/>
              </w:rPr>
            </w:pPr>
          </w:p>
        </w:tc>
      </w:tr>
      <w:tr w:rsidR="00A0429C" w:rsidRPr="0030303F" w14:paraId="70AF8128" w14:textId="77777777" w:rsidTr="00117768">
        <w:tc>
          <w:tcPr>
            <w:tcW w:w="2972" w:type="dxa"/>
            <w:tcBorders>
              <w:top w:val="single" w:sz="4" w:space="0" w:color="auto"/>
              <w:left w:val="single" w:sz="4" w:space="0" w:color="auto"/>
              <w:bottom w:val="single" w:sz="4" w:space="0" w:color="auto"/>
              <w:right w:val="single" w:sz="4" w:space="0" w:color="auto"/>
            </w:tcBorders>
            <w:vAlign w:val="center"/>
            <w:hideMark/>
          </w:tcPr>
          <w:p w14:paraId="6ACA7E96" w14:textId="77777777" w:rsidR="00A0429C" w:rsidRDefault="00A0429C" w:rsidP="00A0429C">
            <w:pPr>
              <w:pStyle w:val="Default"/>
              <w:spacing w:after="49"/>
              <w:rPr>
                <w:rFonts w:asciiTheme="minorHAnsi" w:hAnsiTheme="minorHAnsi" w:cstheme="minorHAnsi"/>
                <w:b/>
                <w:bCs/>
              </w:rPr>
            </w:pPr>
          </w:p>
          <w:p w14:paraId="5801154E" w14:textId="2AE33DE7" w:rsidR="00A0429C" w:rsidRPr="0030303F" w:rsidRDefault="00A0429C" w:rsidP="00A0429C">
            <w:pPr>
              <w:pStyle w:val="Default"/>
              <w:spacing w:after="49"/>
              <w:rPr>
                <w:rFonts w:asciiTheme="minorHAnsi" w:hAnsiTheme="minorHAnsi" w:cstheme="minorHAnsi"/>
                <w:b/>
                <w:bCs/>
              </w:rPr>
            </w:pPr>
            <w:r w:rsidRPr="0030303F">
              <w:rPr>
                <w:rFonts w:asciiTheme="minorHAnsi" w:hAnsiTheme="minorHAnsi" w:cstheme="minorHAnsi"/>
                <w:b/>
                <w:bCs/>
              </w:rPr>
              <w:lastRenderedPageBreak/>
              <w:t>Termin realizacji</w:t>
            </w:r>
          </w:p>
        </w:tc>
        <w:tc>
          <w:tcPr>
            <w:tcW w:w="11170" w:type="dxa"/>
            <w:tcBorders>
              <w:top w:val="single" w:sz="4" w:space="0" w:color="auto"/>
              <w:left w:val="single" w:sz="4" w:space="0" w:color="auto"/>
              <w:bottom w:val="single" w:sz="4" w:space="0" w:color="auto"/>
              <w:right w:val="single" w:sz="4" w:space="0" w:color="auto"/>
            </w:tcBorders>
            <w:vAlign w:val="center"/>
          </w:tcPr>
          <w:p w14:paraId="080A76F5" w14:textId="77777777" w:rsidR="00A0429C" w:rsidRPr="0021516F" w:rsidRDefault="00A0429C" w:rsidP="00A0429C">
            <w:pPr>
              <w:pStyle w:val="Default"/>
              <w:spacing w:after="49"/>
              <w:rPr>
                <w:rFonts w:asciiTheme="minorHAnsi" w:hAnsiTheme="minorHAnsi" w:cstheme="minorHAnsi"/>
                <w:color w:val="auto"/>
              </w:rPr>
            </w:pPr>
          </w:p>
          <w:p w14:paraId="27869283" w14:textId="5F076206" w:rsidR="00A0429C" w:rsidRPr="00117768" w:rsidRDefault="007549F0" w:rsidP="007549F0">
            <w:pPr>
              <w:pStyle w:val="Default"/>
              <w:spacing w:after="49"/>
              <w:rPr>
                <w:rFonts w:asciiTheme="minorHAnsi" w:hAnsiTheme="minorHAnsi" w:cstheme="minorHAnsi"/>
              </w:rPr>
            </w:pPr>
            <w:bookmarkStart w:id="1" w:name="_Hlk207629713"/>
            <w:r w:rsidRPr="0021516F">
              <w:rPr>
                <w:rFonts w:asciiTheme="minorHAnsi" w:hAnsiTheme="minorHAnsi" w:cstheme="minorHAnsi"/>
                <w:color w:val="auto"/>
              </w:rPr>
              <w:lastRenderedPageBreak/>
              <w:t xml:space="preserve">Został wskazany w Zapytaniu ofertowym. </w:t>
            </w:r>
            <w:bookmarkEnd w:id="1"/>
          </w:p>
        </w:tc>
      </w:tr>
      <w:tr w:rsidR="00A0429C" w:rsidRPr="0030303F" w14:paraId="0F87CB11" w14:textId="77777777" w:rsidTr="00117768">
        <w:tc>
          <w:tcPr>
            <w:tcW w:w="2972" w:type="dxa"/>
            <w:tcBorders>
              <w:top w:val="single" w:sz="4" w:space="0" w:color="auto"/>
              <w:left w:val="single" w:sz="4" w:space="0" w:color="auto"/>
              <w:bottom w:val="single" w:sz="4" w:space="0" w:color="auto"/>
              <w:right w:val="single" w:sz="4" w:space="0" w:color="auto"/>
            </w:tcBorders>
            <w:vAlign w:val="center"/>
            <w:hideMark/>
          </w:tcPr>
          <w:p w14:paraId="17FAC602" w14:textId="77777777" w:rsidR="00A0429C" w:rsidRPr="0030303F" w:rsidRDefault="00A0429C" w:rsidP="00A0429C">
            <w:pPr>
              <w:pStyle w:val="Default"/>
              <w:spacing w:after="49"/>
              <w:rPr>
                <w:rFonts w:asciiTheme="minorHAnsi" w:hAnsiTheme="minorHAnsi" w:cstheme="minorHAnsi"/>
                <w:b/>
                <w:bCs/>
              </w:rPr>
            </w:pPr>
            <w:r w:rsidRPr="0030303F">
              <w:rPr>
                <w:rFonts w:asciiTheme="minorHAnsi" w:hAnsiTheme="minorHAnsi" w:cstheme="minorHAnsi"/>
                <w:b/>
                <w:bCs/>
              </w:rPr>
              <w:lastRenderedPageBreak/>
              <w:t>Inne:</w:t>
            </w:r>
          </w:p>
        </w:tc>
        <w:tc>
          <w:tcPr>
            <w:tcW w:w="11170" w:type="dxa"/>
            <w:tcBorders>
              <w:top w:val="single" w:sz="4" w:space="0" w:color="auto"/>
              <w:left w:val="single" w:sz="4" w:space="0" w:color="auto"/>
              <w:bottom w:val="single" w:sz="4" w:space="0" w:color="auto"/>
              <w:right w:val="single" w:sz="4" w:space="0" w:color="auto"/>
            </w:tcBorders>
            <w:vAlign w:val="center"/>
            <w:hideMark/>
          </w:tcPr>
          <w:p w14:paraId="09B09AC1" w14:textId="2B1CFA69" w:rsidR="00A0429C" w:rsidRPr="00117768" w:rsidRDefault="00A0429C" w:rsidP="00A0429C">
            <w:pPr>
              <w:pStyle w:val="Default"/>
              <w:spacing w:after="49"/>
              <w:rPr>
                <w:rFonts w:asciiTheme="minorHAnsi" w:hAnsiTheme="minorHAnsi" w:cstheme="minorHAnsi"/>
              </w:rPr>
            </w:pPr>
            <w:r w:rsidRPr="00117768">
              <w:rPr>
                <w:rFonts w:asciiTheme="minorHAnsi" w:hAnsiTheme="minorHAnsi" w:cstheme="minorHAnsi"/>
              </w:rPr>
              <w:t xml:space="preserve">Przed podpisaniem umowy lub maksymalnie w dniu jej podpisania, wykonawca zobowiązany jest przedłożyć szczegółowy opis oferowanego przedmiotu zamówienia. </w:t>
            </w:r>
          </w:p>
          <w:p w14:paraId="2689F82E" w14:textId="77777777" w:rsidR="00A0429C" w:rsidRPr="00117768" w:rsidRDefault="00A0429C" w:rsidP="00A0429C">
            <w:pPr>
              <w:pStyle w:val="Default"/>
              <w:spacing w:after="49"/>
              <w:rPr>
                <w:rFonts w:asciiTheme="minorHAnsi" w:hAnsiTheme="minorHAnsi" w:cstheme="minorHAnsi"/>
              </w:rPr>
            </w:pPr>
            <w:r w:rsidRPr="00117768">
              <w:rPr>
                <w:rFonts w:asciiTheme="minorHAnsi" w:hAnsiTheme="minorHAnsi" w:cstheme="minorHAnsi"/>
              </w:rPr>
              <w:t>Oferent winien przedłożyć oświadczenie producenta lub autoryzowanego dystrybutora producenta na terenie Polski, iż oferent posiada autoryzację producenta w zakresie sprzedaży oferowanych rozwiązań.</w:t>
            </w:r>
          </w:p>
          <w:p w14:paraId="0A8AF28D" w14:textId="6C906A54" w:rsidR="00A0429C" w:rsidRPr="00117768" w:rsidRDefault="00A0429C" w:rsidP="00A0429C">
            <w:pPr>
              <w:pStyle w:val="Default"/>
              <w:spacing w:after="49"/>
              <w:rPr>
                <w:rFonts w:asciiTheme="minorHAnsi" w:hAnsiTheme="minorHAnsi" w:cstheme="minorHAnsi"/>
              </w:rPr>
            </w:pPr>
            <w:r w:rsidRPr="00117768">
              <w:rPr>
                <w:rFonts w:asciiTheme="minorHAnsi" w:hAnsiTheme="minorHAnsi" w:cstheme="minorHAnsi"/>
              </w:rPr>
              <w:t>W przypadku istnienia takiego wymogu w stosunku do technologii objętej przedmiotem niniejszego postępowania (tzw. produkty podwójnego zastosowania), został uzyskany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późn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tc>
      </w:tr>
    </w:tbl>
    <w:p w14:paraId="30D84143" w14:textId="77777777" w:rsidR="000E2FAA" w:rsidRDefault="000E2FAA" w:rsidP="0030303F">
      <w:pPr>
        <w:pStyle w:val="Default"/>
        <w:spacing w:after="49"/>
        <w:rPr>
          <w:rFonts w:asciiTheme="minorHAnsi" w:hAnsiTheme="minorHAnsi" w:cstheme="minorHAnsi"/>
          <w:b/>
          <w:bCs/>
          <w:iCs/>
        </w:rPr>
      </w:pPr>
    </w:p>
    <w:p w14:paraId="1C587108" w14:textId="77777777" w:rsidR="00146D64" w:rsidRDefault="00146D64" w:rsidP="0030303F">
      <w:pPr>
        <w:pStyle w:val="Default"/>
        <w:spacing w:after="49"/>
        <w:rPr>
          <w:ins w:id="2" w:author="Mariusz Rogalski [2]" w:date="2025-09-23T13:34:00Z" w16du:dateUtc="2025-09-23T11:34:00Z"/>
          <w:rFonts w:asciiTheme="minorHAnsi" w:hAnsiTheme="minorHAnsi" w:cstheme="minorHAnsi"/>
          <w:b/>
          <w:bCs/>
          <w:iCs/>
        </w:rPr>
      </w:pPr>
    </w:p>
    <w:p w14:paraId="5441DE88" w14:textId="48450EE0" w:rsidR="001F3D23" w:rsidRDefault="0030303F" w:rsidP="0030303F">
      <w:pPr>
        <w:pStyle w:val="Default"/>
        <w:spacing w:after="49"/>
        <w:rPr>
          <w:rFonts w:asciiTheme="minorHAnsi" w:hAnsiTheme="minorHAnsi" w:cstheme="minorHAnsi"/>
          <w:b/>
          <w:bCs/>
          <w:iCs/>
        </w:rPr>
      </w:pPr>
      <w:r w:rsidRPr="0030303F">
        <w:rPr>
          <w:rFonts w:asciiTheme="minorHAnsi" w:hAnsiTheme="minorHAnsi" w:cstheme="minorHAnsi"/>
          <w:b/>
          <w:bCs/>
          <w:iCs/>
        </w:rPr>
        <w:t xml:space="preserve">Poz. </w:t>
      </w:r>
      <w:r w:rsidR="001F3D23">
        <w:rPr>
          <w:rFonts w:asciiTheme="minorHAnsi" w:hAnsiTheme="minorHAnsi" w:cstheme="minorHAnsi"/>
          <w:b/>
          <w:bCs/>
          <w:iCs/>
        </w:rPr>
        <w:t>3</w:t>
      </w:r>
      <w:r w:rsidRPr="0030303F">
        <w:rPr>
          <w:rFonts w:asciiTheme="minorHAnsi" w:hAnsiTheme="minorHAnsi" w:cstheme="minorHAnsi"/>
          <w:b/>
          <w:bCs/>
          <w:iCs/>
        </w:rPr>
        <w:t xml:space="preserve"> – </w:t>
      </w:r>
      <w:r w:rsidR="001F3D23">
        <w:rPr>
          <w:rFonts w:asciiTheme="minorHAnsi" w:hAnsiTheme="minorHAnsi" w:cstheme="minorHAnsi"/>
          <w:b/>
          <w:bCs/>
          <w:iCs/>
        </w:rPr>
        <w:t xml:space="preserve">KONFIGURACJA I </w:t>
      </w:r>
      <w:r>
        <w:rPr>
          <w:rFonts w:asciiTheme="minorHAnsi" w:hAnsiTheme="minorHAnsi" w:cstheme="minorHAnsi"/>
          <w:b/>
          <w:bCs/>
          <w:iCs/>
        </w:rPr>
        <w:t xml:space="preserve">WDROŻENIE NOWYCH URZĄDZEŃ </w:t>
      </w:r>
      <w:r w:rsidR="001F3D23">
        <w:rPr>
          <w:rFonts w:asciiTheme="minorHAnsi" w:hAnsiTheme="minorHAnsi" w:cstheme="minorHAnsi"/>
          <w:b/>
          <w:bCs/>
          <w:iCs/>
        </w:rPr>
        <w:t>SIECIOWYCH W KOLOKACJI</w:t>
      </w:r>
      <w:r w:rsidR="000F74C7">
        <w:rPr>
          <w:rFonts w:asciiTheme="minorHAnsi" w:hAnsiTheme="minorHAnsi" w:cstheme="minorHAnsi"/>
          <w:b/>
          <w:bCs/>
          <w:iCs/>
        </w:rPr>
        <w:t xml:space="preserve">, KONFIGURACJA POLITYK FIREWALL, VPN Z UWZGLĘDNIENIEM MFA, KONFIGURACJA </w:t>
      </w:r>
      <w:r w:rsidR="00455BC9">
        <w:rPr>
          <w:rFonts w:asciiTheme="minorHAnsi" w:hAnsiTheme="minorHAnsi" w:cstheme="minorHAnsi"/>
          <w:b/>
          <w:bCs/>
          <w:iCs/>
        </w:rPr>
        <w:t xml:space="preserve">RELOKOWANYCH </w:t>
      </w:r>
      <w:r w:rsidR="000F74C7">
        <w:rPr>
          <w:rFonts w:asciiTheme="minorHAnsi" w:hAnsiTheme="minorHAnsi" w:cstheme="minorHAnsi"/>
          <w:b/>
          <w:bCs/>
          <w:iCs/>
        </w:rPr>
        <w:t>SERWERÓW I MACIERZY SERWEROW</w:t>
      </w:r>
      <w:r w:rsidR="00023340">
        <w:rPr>
          <w:rFonts w:asciiTheme="minorHAnsi" w:hAnsiTheme="minorHAnsi" w:cstheme="minorHAnsi"/>
          <w:b/>
          <w:bCs/>
          <w:iCs/>
        </w:rPr>
        <w:t>EJ</w:t>
      </w:r>
      <w:r w:rsidR="000F74C7">
        <w:rPr>
          <w:rFonts w:asciiTheme="minorHAnsi" w:hAnsiTheme="minorHAnsi" w:cstheme="minorHAnsi"/>
          <w:b/>
          <w:bCs/>
          <w:iCs/>
        </w:rPr>
        <w:t xml:space="preserve"> W KOLOKACJI.</w:t>
      </w:r>
    </w:p>
    <w:p w14:paraId="51AA26FC" w14:textId="77777777" w:rsidR="001F3D23" w:rsidRDefault="001F3D23" w:rsidP="0030303F">
      <w:pPr>
        <w:pStyle w:val="Default"/>
        <w:spacing w:after="49"/>
        <w:rPr>
          <w:rFonts w:asciiTheme="minorHAnsi" w:hAnsiTheme="minorHAnsi" w:cstheme="minorHAnsi"/>
          <w:b/>
          <w:bCs/>
          <w:iCs/>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1340"/>
      </w:tblGrid>
      <w:tr w:rsidR="00D96E16" w:rsidRPr="0030303F" w14:paraId="44E1F610" w14:textId="77777777" w:rsidTr="00FD7834">
        <w:tc>
          <w:tcPr>
            <w:tcW w:w="1414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A3CADBD" w14:textId="77777777" w:rsidR="00D96E16" w:rsidRPr="0030303F" w:rsidRDefault="00D96E16" w:rsidP="00FD7834">
            <w:pPr>
              <w:pStyle w:val="Default"/>
              <w:spacing w:after="49"/>
              <w:rPr>
                <w:rFonts w:asciiTheme="minorHAnsi" w:hAnsiTheme="minorHAnsi" w:cstheme="minorHAnsi"/>
                <w:b/>
              </w:rPr>
            </w:pPr>
            <w:bookmarkStart w:id="3" w:name="_Hlk181804233"/>
            <w:r w:rsidRPr="0030303F">
              <w:rPr>
                <w:rFonts w:asciiTheme="minorHAnsi" w:hAnsiTheme="minorHAnsi" w:cstheme="minorHAnsi"/>
                <w:b/>
                <w:bCs/>
              </w:rPr>
              <w:t>Wymagania</w:t>
            </w:r>
          </w:p>
        </w:tc>
      </w:tr>
      <w:tr w:rsidR="00D96E16" w:rsidRPr="0030303F" w14:paraId="67A3FE2F" w14:textId="77777777" w:rsidTr="00FD7834">
        <w:tc>
          <w:tcPr>
            <w:tcW w:w="2802" w:type="dxa"/>
            <w:tcBorders>
              <w:top w:val="single" w:sz="4" w:space="0" w:color="auto"/>
              <w:left w:val="single" w:sz="4" w:space="0" w:color="auto"/>
              <w:bottom w:val="single" w:sz="4" w:space="0" w:color="auto"/>
              <w:right w:val="single" w:sz="4" w:space="0" w:color="auto"/>
            </w:tcBorders>
            <w:vAlign w:val="center"/>
            <w:hideMark/>
          </w:tcPr>
          <w:p w14:paraId="2BA9ABD1" w14:textId="77777777" w:rsidR="00D96E16" w:rsidRPr="0030303F" w:rsidRDefault="00D96E16" w:rsidP="00642A22">
            <w:pPr>
              <w:pStyle w:val="Default"/>
              <w:spacing w:after="49"/>
              <w:jc w:val="both"/>
              <w:rPr>
                <w:rFonts w:asciiTheme="minorHAnsi" w:hAnsiTheme="minorHAnsi" w:cstheme="minorHAnsi"/>
                <w:b/>
                <w:bCs/>
              </w:rPr>
            </w:pPr>
            <w:r w:rsidRPr="00012161">
              <w:rPr>
                <w:rFonts w:asciiTheme="minorHAnsi" w:hAnsiTheme="minorHAnsi" w:cstheme="minorHAnsi"/>
                <w:b/>
                <w:bCs/>
              </w:rPr>
              <w:t>Wprowadzenie</w:t>
            </w:r>
          </w:p>
        </w:tc>
        <w:tc>
          <w:tcPr>
            <w:tcW w:w="11340" w:type="dxa"/>
            <w:tcBorders>
              <w:top w:val="single" w:sz="4" w:space="0" w:color="auto"/>
              <w:left w:val="single" w:sz="4" w:space="0" w:color="auto"/>
              <w:bottom w:val="single" w:sz="4" w:space="0" w:color="auto"/>
              <w:right w:val="single" w:sz="4" w:space="0" w:color="auto"/>
            </w:tcBorders>
            <w:vAlign w:val="center"/>
          </w:tcPr>
          <w:p w14:paraId="7B20CC52" w14:textId="77777777" w:rsidR="00A756E1" w:rsidRDefault="00A756E1" w:rsidP="00642A22">
            <w:pPr>
              <w:pStyle w:val="Default"/>
              <w:spacing w:after="49"/>
              <w:jc w:val="both"/>
              <w:rPr>
                <w:rFonts w:asciiTheme="minorHAnsi" w:hAnsiTheme="minorHAnsi" w:cstheme="minorHAnsi"/>
              </w:rPr>
            </w:pPr>
          </w:p>
          <w:p w14:paraId="651E0D35" w14:textId="77777777" w:rsidR="00282391" w:rsidRPr="00282391" w:rsidRDefault="00282391" w:rsidP="00642A22">
            <w:pPr>
              <w:pStyle w:val="Default"/>
              <w:spacing w:after="49"/>
              <w:jc w:val="both"/>
              <w:rPr>
                <w:rFonts w:asciiTheme="minorHAnsi" w:hAnsiTheme="minorHAnsi" w:cstheme="minorHAnsi"/>
              </w:rPr>
            </w:pPr>
            <w:r w:rsidRPr="00282391">
              <w:rPr>
                <w:rFonts w:asciiTheme="minorHAnsi" w:hAnsiTheme="minorHAnsi" w:cstheme="minorHAnsi"/>
              </w:rPr>
              <w:t xml:space="preserve">Celem prac wdrożeniowych jest zbudowanie bezpiecznej i wydajnej sieci LAN/WAN w planowanej kolokacji PWM. </w:t>
            </w:r>
          </w:p>
          <w:p w14:paraId="6E9BF16A" w14:textId="2C9D5ABA" w:rsidR="000F74C7" w:rsidRDefault="00282391" w:rsidP="00642A22">
            <w:pPr>
              <w:pStyle w:val="Default"/>
              <w:spacing w:after="49"/>
              <w:jc w:val="both"/>
              <w:rPr>
                <w:rFonts w:asciiTheme="minorHAnsi" w:hAnsiTheme="minorHAnsi" w:cstheme="minorHAnsi"/>
              </w:rPr>
            </w:pPr>
            <w:r>
              <w:rPr>
                <w:rFonts w:asciiTheme="minorHAnsi" w:hAnsiTheme="minorHAnsi" w:cstheme="minorHAnsi"/>
              </w:rPr>
              <w:t xml:space="preserve">W ramach realizacji zadania wymagane </w:t>
            </w:r>
            <w:proofErr w:type="gramStart"/>
            <w:r>
              <w:rPr>
                <w:rFonts w:asciiTheme="minorHAnsi" w:hAnsiTheme="minorHAnsi" w:cstheme="minorHAnsi"/>
              </w:rPr>
              <w:t xml:space="preserve">jest </w:t>
            </w:r>
            <w:r w:rsidR="00520239">
              <w:rPr>
                <w:rFonts w:asciiTheme="minorHAnsi" w:hAnsiTheme="minorHAnsi" w:cstheme="minorHAnsi"/>
              </w:rPr>
              <w:t>:</w:t>
            </w:r>
            <w:proofErr w:type="gramEnd"/>
          </w:p>
          <w:p w14:paraId="61F84DF3" w14:textId="499ECD6E" w:rsidR="000F74C7" w:rsidRDefault="000F74C7" w:rsidP="00642A22">
            <w:pPr>
              <w:pStyle w:val="Default"/>
              <w:numPr>
                <w:ilvl w:val="0"/>
                <w:numId w:val="145"/>
              </w:numPr>
              <w:spacing w:after="49"/>
              <w:jc w:val="both"/>
              <w:rPr>
                <w:rFonts w:asciiTheme="minorHAnsi" w:hAnsiTheme="minorHAnsi" w:cstheme="minorHAnsi"/>
              </w:rPr>
            </w:pPr>
            <w:r>
              <w:rPr>
                <w:rFonts w:asciiTheme="minorHAnsi" w:hAnsiTheme="minorHAnsi" w:cstheme="minorHAnsi"/>
              </w:rPr>
              <w:t xml:space="preserve">konfiguracji </w:t>
            </w:r>
            <w:r w:rsidR="00D96E16">
              <w:rPr>
                <w:rFonts w:asciiTheme="minorHAnsi" w:hAnsiTheme="minorHAnsi" w:cstheme="minorHAnsi"/>
              </w:rPr>
              <w:t>i wdrożeni</w:t>
            </w:r>
            <w:r w:rsidR="00482ABE">
              <w:rPr>
                <w:rFonts w:asciiTheme="minorHAnsi" w:hAnsiTheme="minorHAnsi" w:cstheme="minorHAnsi"/>
              </w:rPr>
              <w:t>a</w:t>
            </w:r>
            <w:r w:rsidR="00D96E16">
              <w:rPr>
                <w:rFonts w:asciiTheme="minorHAnsi" w:hAnsiTheme="minorHAnsi" w:cstheme="minorHAnsi"/>
              </w:rPr>
              <w:t xml:space="preserve"> nowych urządzeń sieciowych</w:t>
            </w:r>
            <w:r w:rsidR="00A64BE8">
              <w:rPr>
                <w:rFonts w:asciiTheme="minorHAnsi" w:hAnsiTheme="minorHAnsi" w:cstheme="minorHAnsi"/>
              </w:rPr>
              <w:t xml:space="preserve">, </w:t>
            </w:r>
            <w:r w:rsidR="00642A22" w:rsidRPr="00642A22">
              <w:rPr>
                <w:rFonts w:asciiTheme="minorHAnsi" w:hAnsiTheme="minorHAnsi" w:cstheme="minorHAnsi"/>
              </w:rPr>
              <w:t>w pełnym zakresie funkcjonalności</w:t>
            </w:r>
            <w:r w:rsidR="00A64BE8">
              <w:rPr>
                <w:rFonts w:asciiTheme="minorHAnsi" w:hAnsiTheme="minorHAnsi" w:cstheme="minorHAnsi"/>
              </w:rPr>
              <w:t xml:space="preserve">, </w:t>
            </w:r>
            <w:r w:rsidR="00642A22" w:rsidRPr="00642A22">
              <w:rPr>
                <w:rFonts w:asciiTheme="minorHAnsi" w:hAnsiTheme="minorHAnsi" w:cstheme="minorHAnsi"/>
              </w:rPr>
              <w:t>dostarczone w ramach zadania nr 1</w:t>
            </w:r>
            <w:r w:rsidR="00642A22">
              <w:rPr>
                <w:rFonts w:asciiTheme="minorHAnsi" w:hAnsiTheme="minorHAnsi" w:cstheme="minorHAnsi"/>
              </w:rPr>
              <w:t>,</w:t>
            </w:r>
            <w:r w:rsidR="00642A22" w:rsidRPr="00642A22">
              <w:rPr>
                <w:rFonts w:asciiTheme="minorHAnsi" w:hAnsiTheme="minorHAnsi" w:cstheme="minorHAnsi"/>
              </w:rPr>
              <w:t xml:space="preserve"> </w:t>
            </w:r>
            <w:r w:rsidR="00D0385B" w:rsidRPr="00AD5ABB">
              <w:rPr>
                <w:rFonts w:asciiTheme="minorHAnsi" w:hAnsiTheme="minorHAnsi" w:cstheme="minorHAnsi"/>
              </w:rPr>
              <w:t>składającego się z:</w:t>
            </w:r>
          </w:p>
          <w:p w14:paraId="4F9D4E38" w14:textId="360AF60F" w:rsidR="00D0385B" w:rsidRDefault="00D0385B" w:rsidP="00642A22">
            <w:pPr>
              <w:pStyle w:val="Default"/>
              <w:spacing w:after="49"/>
              <w:ind w:left="720"/>
              <w:jc w:val="both"/>
              <w:rPr>
                <w:rFonts w:asciiTheme="minorHAnsi" w:hAnsiTheme="minorHAnsi" w:cstheme="minorHAnsi"/>
              </w:rPr>
            </w:pPr>
            <w:r>
              <w:rPr>
                <w:rFonts w:asciiTheme="minorHAnsi" w:hAnsiTheme="minorHAnsi" w:cstheme="minorHAnsi"/>
              </w:rPr>
              <w:t>- 2 szt. urządzeń sieciowych UTM,</w:t>
            </w:r>
          </w:p>
          <w:p w14:paraId="7D492378" w14:textId="589916B9" w:rsidR="00D0385B" w:rsidRDefault="00D0385B" w:rsidP="00642A22">
            <w:pPr>
              <w:pStyle w:val="Default"/>
              <w:spacing w:after="49"/>
              <w:ind w:left="720"/>
              <w:jc w:val="both"/>
              <w:rPr>
                <w:rFonts w:asciiTheme="minorHAnsi" w:hAnsiTheme="minorHAnsi" w:cstheme="minorHAnsi"/>
              </w:rPr>
            </w:pPr>
            <w:r>
              <w:rPr>
                <w:rFonts w:asciiTheme="minorHAnsi" w:hAnsiTheme="minorHAnsi" w:cstheme="minorHAnsi"/>
              </w:rPr>
              <w:t xml:space="preserve">- 2 szt. </w:t>
            </w:r>
            <w:r w:rsidR="00642A22">
              <w:rPr>
                <w:rFonts w:asciiTheme="minorHAnsi" w:hAnsiTheme="minorHAnsi" w:cstheme="minorHAnsi"/>
              </w:rPr>
              <w:t xml:space="preserve">przełączników </w:t>
            </w:r>
            <w:r>
              <w:rPr>
                <w:rFonts w:asciiTheme="minorHAnsi" w:hAnsiTheme="minorHAnsi" w:cstheme="minorHAnsi"/>
              </w:rPr>
              <w:t xml:space="preserve">sieciowych </w:t>
            </w:r>
            <w:r w:rsidR="00642A22">
              <w:rPr>
                <w:rFonts w:asciiTheme="minorHAnsi" w:hAnsiTheme="minorHAnsi" w:cstheme="minorHAnsi"/>
              </w:rPr>
              <w:t>LAN typu S</w:t>
            </w:r>
            <w:r>
              <w:rPr>
                <w:rFonts w:asciiTheme="minorHAnsi" w:hAnsiTheme="minorHAnsi" w:cstheme="minorHAnsi"/>
              </w:rPr>
              <w:t xml:space="preserve">witch,  </w:t>
            </w:r>
          </w:p>
          <w:p w14:paraId="48D511EC" w14:textId="0B8C718D" w:rsidR="000F74C7" w:rsidRDefault="000F74C7" w:rsidP="00642A22">
            <w:pPr>
              <w:pStyle w:val="Default"/>
              <w:numPr>
                <w:ilvl w:val="0"/>
                <w:numId w:val="145"/>
              </w:numPr>
              <w:spacing w:after="49"/>
              <w:jc w:val="both"/>
              <w:rPr>
                <w:rFonts w:asciiTheme="minorHAnsi" w:hAnsiTheme="minorHAnsi" w:cstheme="minorHAnsi"/>
              </w:rPr>
            </w:pPr>
            <w:r>
              <w:rPr>
                <w:rFonts w:asciiTheme="minorHAnsi" w:hAnsiTheme="minorHAnsi" w:cstheme="minorHAnsi"/>
              </w:rPr>
              <w:lastRenderedPageBreak/>
              <w:t xml:space="preserve">modyfikacja </w:t>
            </w:r>
            <w:r w:rsidR="00D96E16">
              <w:rPr>
                <w:rFonts w:asciiTheme="minorHAnsi" w:hAnsiTheme="minorHAnsi" w:cstheme="minorHAnsi"/>
              </w:rPr>
              <w:t>konfiguracj</w:t>
            </w:r>
            <w:r>
              <w:rPr>
                <w:rFonts w:asciiTheme="minorHAnsi" w:hAnsiTheme="minorHAnsi" w:cstheme="minorHAnsi"/>
              </w:rPr>
              <w:t>i</w:t>
            </w:r>
            <w:r w:rsidR="00D96E16">
              <w:rPr>
                <w:rFonts w:asciiTheme="minorHAnsi" w:hAnsiTheme="minorHAnsi" w:cstheme="minorHAnsi"/>
              </w:rPr>
              <w:t xml:space="preserve"> polityk firewall</w:t>
            </w:r>
            <w:r w:rsidR="001918CF">
              <w:rPr>
                <w:rFonts w:asciiTheme="minorHAnsi" w:hAnsiTheme="minorHAnsi" w:cstheme="minorHAnsi"/>
              </w:rPr>
              <w:t xml:space="preserve"> </w:t>
            </w:r>
            <w:r>
              <w:rPr>
                <w:rFonts w:asciiTheme="minorHAnsi" w:hAnsiTheme="minorHAnsi" w:cstheme="minorHAnsi"/>
              </w:rPr>
              <w:t xml:space="preserve">z uwzględnieniem </w:t>
            </w:r>
            <w:r w:rsidR="001918CF">
              <w:rPr>
                <w:rFonts w:asciiTheme="minorHAnsi" w:hAnsiTheme="minorHAnsi" w:cstheme="minorHAnsi"/>
              </w:rPr>
              <w:t>podwójn</w:t>
            </w:r>
            <w:r>
              <w:rPr>
                <w:rFonts w:asciiTheme="minorHAnsi" w:hAnsiTheme="minorHAnsi" w:cstheme="minorHAnsi"/>
              </w:rPr>
              <w:t>ej</w:t>
            </w:r>
            <w:r w:rsidR="001918CF">
              <w:rPr>
                <w:rFonts w:asciiTheme="minorHAnsi" w:hAnsiTheme="minorHAnsi" w:cstheme="minorHAnsi"/>
              </w:rPr>
              <w:t xml:space="preserve"> autentykacj</w:t>
            </w:r>
            <w:r>
              <w:rPr>
                <w:rFonts w:asciiTheme="minorHAnsi" w:hAnsiTheme="minorHAnsi" w:cstheme="minorHAnsi"/>
              </w:rPr>
              <w:t>i</w:t>
            </w:r>
            <w:r w:rsidR="001918CF">
              <w:rPr>
                <w:rFonts w:asciiTheme="minorHAnsi" w:hAnsiTheme="minorHAnsi" w:cstheme="minorHAnsi"/>
              </w:rPr>
              <w:t xml:space="preserve"> dla dostępu do zasobów serwerowych i aplikacyjnych z poziomu VPN,</w:t>
            </w:r>
            <w:r w:rsidR="00B82BD0">
              <w:rPr>
                <w:rFonts w:asciiTheme="minorHAnsi" w:hAnsiTheme="minorHAnsi" w:cstheme="minorHAnsi"/>
              </w:rPr>
              <w:t xml:space="preserve"> z użyciem obecnie używanego przez Zamawiającego rozwiązania MFA,</w:t>
            </w:r>
          </w:p>
          <w:p w14:paraId="60F042B9" w14:textId="0409AD99" w:rsidR="002B796F" w:rsidRDefault="002B796F" w:rsidP="00642A22">
            <w:pPr>
              <w:pStyle w:val="Default"/>
              <w:numPr>
                <w:ilvl w:val="0"/>
                <w:numId w:val="145"/>
              </w:numPr>
              <w:spacing w:after="49"/>
              <w:jc w:val="both"/>
              <w:rPr>
                <w:rFonts w:asciiTheme="minorHAnsi" w:hAnsiTheme="minorHAnsi" w:cstheme="minorHAnsi"/>
              </w:rPr>
            </w:pPr>
            <w:r>
              <w:rPr>
                <w:rFonts w:asciiTheme="minorHAnsi" w:hAnsiTheme="minorHAnsi" w:cstheme="minorHAnsi"/>
              </w:rPr>
              <w:t xml:space="preserve">konfiguracja 3 tuneli VPN </w:t>
            </w:r>
            <w:proofErr w:type="spellStart"/>
            <w:r>
              <w:rPr>
                <w:rFonts w:asciiTheme="minorHAnsi" w:hAnsiTheme="minorHAnsi" w:cstheme="minorHAnsi"/>
              </w:rPr>
              <w:t>site</w:t>
            </w:r>
            <w:proofErr w:type="spellEnd"/>
            <w:r>
              <w:rPr>
                <w:rFonts w:asciiTheme="minorHAnsi" w:hAnsiTheme="minorHAnsi" w:cstheme="minorHAnsi"/>
              </w:rPr>
              <w:t>-to-</w:t>
            </w:r>
            <w:proofErr w:type="spellStart"/>
            <w:r>
              <w:rPr>
                <w:rFonts w:asciiTheme="minorHAnsi" w:hAnsiTheme="minorHAnsi" w:cstheme="minorHAnsi"/>
              </w:rPr>
              <w:t>site</w:t>
            </w:r>
            <w:proofErr w:type="spellEnd"/>
            <w:r>
              <w:rPr>
                <w:rFonts w:asciiTheme="minorHAnsi" w:hAnsiTheme="minorHAnsi" w:cstheme="minorHAnsi"/>
              </w:rPr>
              <w:t xml:space="preserve"> z siedzibami biur Zamawiającego w Krakowie, w Warszawie oraz zewnętrznym magazynem Zamawiającego w Krakowie</w:t>
            </w:r>
            <w:r w:rsidR="00642A22">
              <w:rPr>
                <w:rFonts w:asciiTheme="minorHAnsi" w:hAnsiTheme="minorHAnsi" w:cstheme="minorHAnsi"/>
              </w:rPr>
              <w:t>,</w:t>
            </w:r>
          </w:p>
          <w:p w14:paraId="6968D516" w14:textId="55B16648" w:rsidR="000F74C7" w:rsidRPr="00AD5ABB" w:rsidRDefault="00D0385B" w:rsidP="00642A22">
            <w:pPr>
              <w:pStyle w:val="Default"/>
              <w:numPr>
                <w:ilvl w:val="0"/>
                <w:numId w:val="145"/>
              </w:numPr>
              <w:spacing w:after="49"/>
              <w:jc w:val="both"/>
              <w:rPr>
                <w:rFonts w:asciiTheme="minorHAnsi" w:hAnsiTheme="minorHAnsi" w:cstheme="minorHAnsi"/>
              </w:rPr>
            </w:pPr>
            <w:r>
              <w:rPr>
                <w:rFonts w:asciiTheme="minorHAnsi" w:hAnsiTheme="minorHAnsi" w:cstheme="minorHAnsi"/>
              </w:rPr>
              <w:t>k</w:t>
            </w:r>
            <w:r w:rsidR="00AD5ABB">
              <w:rPr>
                <w:rFonts w:asciiTheme="minorHAnsi" w:hAnsiTheme="minorHAnsi" w:cstheme="minorHAnsi"/>
              </w:rPr>
              <w:t>onfiguracj</w:t>
            </w:r>
            <w:r>
              <w:rPr>
                <w:rFonts w:asciiTheme="minorHAnsi" w:hAnsiTheme="minorHAnsi" w:cstheme="minorHAnsi"/>
              </w:rPr>
              <w:t>a</w:t>
            </w:r>
            <w:r w:rsidR="00AD5ABB">
              <w:rPr>
                <w:rFonts w:asciiTheme="minorHAnsi" w:hAnsiTheme="minorHAnsi" w:cstheme="minorHAnsi"/>
              </w:rPr>
              <w:t xml:space="preserve"> środowiska serwerowego relokowanego do kolokacji</w:t>
            </w:r>
            <w:r w:rsidR="00642A22">
              <w:rPr>
                <w:rFonts w:asciiTheme="minorHAnsi" w:hAnsiTheme="minorHAnsi" w:cstheme="minorHAnsi"/>
              </w:rPr>
              <w:t xml:space="preserve"> (</w:t>
            </w:r>
            <w:r w:rsidR="00642A22" w:rsidRPr="00642A22">
              <w:rPr>
                <w:rFonts w:asciiTheme="minorHAnsi" w:hAnsiTheme="minorHAnsi" w:cstheme="minorHAnsi"/>
              </w:rPr>
              <w:t>w ramach usługi kolokacji w zadaniu 3</w:t>
            </w:r>
            <w:r w:rsidR="00642A22">
              <w:rPr>
                <w:rFonts w:asciiTheme="minorHAnsi" w:hAnsiTheme="minorHAnsi" w:cstheme="minorHAnsi"/>
              </w:rPr>
              <w:t>)</w:t>
            </w:r>
            <w:r w:rsidR="00AD5ABB">
              <w:rPr>
                <w:rFonts w:asciiTheme="minorHAnsi" w:hAnsiTheme="minorHAnsi" w:cstheme="minorHAnsi"/>
              </w:rPr>
              <w:t xml:space="preserve"> w zewnętrznym D</w:t>
            </w:r>
            <w:r w:rsidR="00642A22">
              <w:rPr>
                <w:rFonts w:asciiTheme="minorHAnsi" w:hAnsiTheme="minorHAnsi" w:cstheme="minorHAnsi"/>
              </w:rPr>
              <w:t xml:space="preserve">ata </w:t>
            </w:r>
            <w:r w:rsidR="00AD5ABB">
              <w:rPr>
                <w:rFonts w:asciiTheme="minorHAnsi" w:hAnsiTheme="minorHAnsi" w:cstheme="minorHAnsi"/>
              </w:rPr>
              <w:t>C</w:t>
            </w:r>
            <w:r w:rsidR="00642A22">
              <w:rPr>
                <w:rFonts w:asciiTheme="minorHAnsi" w:hAnsiTheme="minorHAnsi" w:cstheme="minorHAnsi"/>
              </w:rPr>
              <w:t>enter</w:t>
            </w:r>
            <w:r w:rsidR="00BB5CC7" w:rsidRPr="00AD5ABB">
              <w:rPr>
                <w:rFonts w:asciiTheme="minorHAnsi" w:hAnsiTheme="minorHAnsi" w:cstheme="minorHAnsi"/>
              </w:rPr>
              <w:t xml:space="preserve"> </w:t>
            </w:r>
            <w:r w:rsidR="000F74C7" w:rsidRPr="00AD5ABB">
              <w:rPr>
                <w:rFonts w:asciiTheme="minorHAnsi" w:hAnsiTheme="minorHAnsi" w:cstheme="minorHAnsi"/>
              </w:rPr>
              <w:t>składającego się z</w:t>
            </w:r>
            <w:r w:rsidR="00BB5CC7" w:rsidRPr="00AD5ABB">
              <w:rPr>
                <w:rFonts w:asciiTheme="minorHAnsi" w:hAnsiTheme="minorHAnsi" w:cstheme="minorHAnsi"/>
              </w:rPr>
              <w:t>:</w:t>
            </w:r>
          </w:p>
          <w:p w14:paraId="5EC9E15F" w14:textId="72D5DA9D" w:rsidR="00BB5CC7" w:rsidRDefault="00BB5CC7" w:rsidP="00642A22">
            <w:pPr>
              <w:pStyle w:val="Default"/>
              <w:spacing w:after="49"/>
              <w:ind w:left="720"/>
              <w:jc w:val="both"/>
              <w:rPr>
                <w:rFonts w:asciiTheme="minorHAnsi" w:hAnsiTheme="minorHAnsi" w:cstheme="minorHAnsi"/>
              </w:rPr>
            </w:pPr>
            <w:r>
              <w:rPr>
                <w:rFonts w:asciiTheme="minorHAnsi" w:hAnsiTheme="minorHAnsi" w:cstheme="minorHAnsi"/>
              </w:rPr>
              <w:t>- 6 szt. serwerów fizycznych</w:t>
            </w:r>
          </w:p>
          <w:p w14:paraId="19EF5BE9" w14:textId="33C78B61" w:rsidR="00BB5CC7" w:rsidRDefault="00BB5CC7" w:rsidP="00642A22">
            <w:pPr>
              <w:pStyle w:val="Default"/>
              <w:spacing w:after="49"/>
              <w:ind w:left="720"/>
              <w:jc w:val="both"/>
              <w:rPr>
                <w:rFonts w:asciiTheme="minorHAnsi" w:hAnsiTheme="minorHAnsi" w:cstheme="minorHAnsi"/>
              </w:rPr>
            </w:pPr>
            <w:r>
              <w:rPr>
                <w:rFonts w:asciiTheme="minorHAnsi" w:hAnsiTheme="minorHAnsi" w:cstheme="minorHAnsi"/>
              </w:rPr>
              <w:t xml:space="preserve">- </w:t>
            </w:r>
            <w:r w:rsidR="002B796F">
              <w:rPr>
                <w:rFonts w:asciiTheme="minorHAnsi" w:hAnsiTheme="minorHAnsi" w:cstheme="minorHAnsi"/>
              </w:rPr>
              <w:t>1</w:t>
            </w:r>
            <w:r>
              <w:rPr>
                <w:rFonts w:asciiTheme="minorHAnsi" w:hAnsiTheme="minorHAnsi" w:cstheme="minorHAnsi"/>
              </w:rPr>
              <w:t xml:space="preserve"> szt. macierzy serwerow</w:t>
            </w:r>
            <w:r w:rsidR="00642A22">
              <w:rPr>
                <w:rFonts w:asciiTheme="minorHAnsi" w:hAnsiTheme="minorHAnsi" w:cstheme="minorHAnsi"/>
              </w:rPr>
              <w:t>ej</w:t>
            </w:r>
          </w:p>
          <w:p w14:paraId="395C06EE" w14:textId="761628A2" w:rsidR="00BB5CC7" w:rsidRDefault="00BB5CC7" w:rsidP="00642A22">
            <w:pPr>
              <w:pStyle w:val="Default"/>
              <w:spacing w:after="49"/>
              <w:ind w:left="720"/>
              <w:jc w:val="both"/>
              <w:rPr>
                <w:rFonts w:asciiTheme="minorHAnsi" w:hAnsiTheme="minorHAnsi" w:cstheme="minorHAnsi"/>
              </w:rPr>
            </w:pPr>
            <w:r>
              <w:rPr>
                <w:rFonts w:asciiTheme="minorHAnsi" w:hAnsiTheme="minorHAnsi" w:cstheme="minorHAnsi"/>
              </w:rPr>
              <w:t>- 2 szt</w:t>
            </w:r>
            <w:r w:rsidR="00D0385B">
              <w:rPr>
                <w:rFonts w:asciiTheme="minorHAnsi" w:hAnsiTheme="minorHAnsi" w:cstheme="minorHAnsi"/>
              </w:rPr>
              <w:t>.</w:t>
            </w:r>
            <w:r>
              <w:rPr>
                <w:rFonts w:asciiTheme="minorHAnsi" w:hAnsiTheme="minorHAnsi" w:cstheme="minorHAnsi"/>
              </w:rPr>
              <w:t xml:space="preserve"> serwerów plików (NAS)</w:t>
            </w:r>
          </w:p>
          <w:p w14:paraId="0D75935C" w14:textId="78E0D88C" w:rsidR="00642A22" w:rsidRDefault="00642A22" w:rsidP="00642A22">
            <w:pPr>
              <w:pStyle w:val="Default"/>
              <w:spacing w:after="49"/>
              <w:ind w:left="720"/>
              <w:jc w:val="both"/>
              <w:rPr>
                <w:rFonts w:asciiTheme="minorHAnsi" w:hAnsiTheme="minorHAnsi" w:cstheme="minorHAnsi"/>
              </w:rPr>
            </w:pPr>
            <w:r w:rsidRPr="00642A22">
              <w:rPr>
                <w:rFonts w:asciiTheme="minorHAnsi" w:hAnsiTheme="minorHAnsi" w:cstheme="minorHAnsi"/>
              </w:rPr>
              <w:t>w zakresie uruchomienie usług oraz wirtualnych maszyn</w:t>
            </w:r>
            <w:r>
              <w:rPr>
                <w:rFonts w:asciiTheme="minorHAnsi" w:hAnsiTheme="minorHAnsi" w:cstheme="minorHAnsi"/>
              </w:rPr>
              <w:t xml:space="preserve"> oraz</w:t>
            </w:r>
            <w:r w:rsidRPr="00642A22">
              <w:rPr>
                <w:rFonts w:asciiTheme="minorHAnsi" w:hAnsiTheme="minorHAnsi" w:cstheme="minorHAnsi"/>
              </w:rPr>
              <w:t xml:space="preserve"> </w:t>
            </w:r>
            <w:r w:rsidR="002B796F">
              <w:rPr>
                <w:rFonts w:asciiTheme="minorHAnsi" w:hAnsiTheme="minorHAnsi" w:cstheme="minorHAnsi"/>
              </w:rPr>
              <w:t>fizyczn</w:t>
            </w:r>
            <w:r>
              <w:rPr>
                <w:rFonts w:asciiTheme="minorHAnsi" w:hAnsiTheme="minorHAnsi" w:cstheme="minorHAnsi"/>
              </w:rPr>
              <w:t>ych</w:t>
            </w:r>
            <w:r w:rsidR="002B796F">
              <w:rPr>
                <w:rFonts w:asciiTheme="minorHAnsi" w:hAnsiTheme="minorHAnsi" w:cstheme="minorHAnsi"/>
              </w:rPr>
              <w:t xml:space="preserve"> połącze</w:t>
            </w:r>
            <w:r>
              <w:rPr>
                <w:rFonts w:asciiTheme="minorHAnsi" w:hAnsiTheme="minorHAnsi" w:cstheme="minorHAnsi"/>
              </w:rPr>
              <w:t>ń</w:t>
            </w:r>
            <w:r w:rsidR="002B796F">
              <w:rPr>
                <w:rFonts w:asciiTheme="minorHAnsi" w:hAnsiTheme="minorHAnsi" w:cstheme="minorHAnsi"/>
              </w:rPr>
              <w:t xml:space="preserve"> </w:t>
            </w:r>
            <w:r>
              <w:rPr>
                <w:rFonts w:asciiTheme="minorHAnsi" w:hAnsiTheme="minorHAnsi" w:cstheme="minorHAnsi"/>
              </w:rPr>
              <w:t>o</w:t>
            </w:r>
            <w:r w:rsidR="002B796F">
              <w:rPr>
                <w:rFonts w:asciiTheme="minorHAnsi" w:hAnsiTheme="minorHAnsi" w:cstheme="minorHAnsi"/>
              </w:rPr>
              <w:t>kablow</w:t>
            </w:r>
            <w:r>
              <w:rPr>
                <w:rFonts w:asciiTheme="minorHAnsi" w:hAnsiTheme="minorHAnsi" w:cstheme="minorHAnsi"/>
              </w:rPr>
              <w:t>ania</w:t>
            </w:r>
            <w:r w:rsidR="002B796F">
              <w:rPr>
                <w:rFonts w:asciiTheme="minorHAnsi" w:hAnsiTheme="minorHAnsi" w:cstheme="minorHAnsi"/>
              </w:rPr>
              <w:t xml:space="preserve"> w szafie </w:t>
            </w:r>
            <w:proofErr w:type="spellStart"/>
            <w:r w:rsidR="002B796F">
              <w:rPr>
                <w:rFonts w:asciiTheme="minorHAnsi" w:hAnsiTheme="minorHAnsi" w:cstheme="minorHAnsi"/>
              </w:rPr>
              <w:t>rack</w:t>
            </w:r>
            <w:proofErr w:type="spellEnd"/>
            <w:r w:rsidR="002B796F">
              <w:rPr>
                <w:rFonts w:asciiTheme="minorHAnsi" w:hAnsiTheme="minorHAnsi" w:cstheme="minorHAnsi"/>
              </w:rPr>
              <w:t xml:space="preserve"> zamawiającego oraz logiczną konfigurację adresacji IP urządzeń zamawiającego.</w:t>
            </w:r>
          </w:p>
          <w:p w14:paraId="12CA71A1" w14:textId="77777777" w:rsidR="00A756E1" w:rsidRDefault="00A756E1" w:rsidP="00642A22">
            <w:pPr>
              <w:pStyle w:val="Default"/>
              <w:spacing w:after="49"/>
              <w:jc w:val="both"/>
              <w:rPr>
                <w:rFonts w:asciiTheme="minorHAnsi" w:hAnsiTheme="minorHAnsi" w:cstheme="minorHAnsi"/>
              </w:rPr>
            </w:pPr>
          </w:p>
          <w:p w14:paraId="671DE153" w14:textId="77777777" w:rsidR="00642A22" w:rsidRPr="00642A22" w:rsidRDefault="00642A22" w:rsidP="00642A22">
            <w:pPr>
              <w:pStyle w:val="Default"/>
              <w:spacing w:after="49"/>
              <w:jc w:val="both"/>
              <w:rPr>
                <w:rFonts w:asciiTheme="minorHAnsi" w:hAnsiTheme="minorHAnsi" w:cstheme="minorHAnsi"/>
              </w:rPr>
            </w:pPr>
            <w:r w:rsidRPr="00642A22">
              <w:rPr>
                <w:rFonts w:asciiTheme="minorHAnsi" w:hAnsiTheme="minorHAnsi" w:cstheme="minorHAnsi"/>
              </w:rPr>
              <w:t xml:space="preserve">Wdrożenie musi się odbyć na zasadzie modernizacji (migracji) obecnego stanu sieci przy zagwarantowaniu minimalnych przerw w dostępie do Internetu, serwerów, aplikacji oraz sieci w centrali PWM. Obecna konfiguracja urządzeń ma stanowić punkt wyjścia do konfiguracji nowych urządzeń (należy zachować adresacje IP, nr </w:t>
            </w:r>
            <w:proofErr w:type="spellStart"/>
            <w:r w:rsidRPr="00642A22">
              <w:rPr>
                <w:rFonts w:asciiTheme="minorHAnsi" w:hAnsiTheme="minorHAnsi" w:cstheme="minorHAnsi"/>
              </w:rPr>
              <w:t>Vlan</w:t>
            </w:r>
            <w:proofErr w:type="spellEnd"/>
            <w:r w:rsidRPr="00642A22">
              <w:rPr>
                <w:rFonts w:asciiTheme="minorHAnsi" w:hAnsiTheme="minorHAnsi" w:cstheme="minorHAnsi"/>
              </w:rPr>
              <w:t>-ów, itp.).</w:t>
            </w:r>
          </w:p>
          <w:p w14:paraId="005A07F8" w14:textId="40AF9A42" w:rsidR="00642A22" w:rsidRPr="00642A22" w:rsidRDefault="002E2E78" w:rsidP="00642A22">
            <w:pPr>
              <w:pStyle w:val="Default"/>
              <w:spacing w:after="49"/>
              <w:jc w:val="both"/>
              <w:rPr>
                <w:rFonts w:asciiTheme="minorHAnsi" w:hAnsiTheme="minorHAnsi" w:cstheme="minorHAnsi"/>
              </w:rPr>
            </w:pPr>
            <w:r>
              <w:rPr>
                <w:rFonts w:asciiTheme="minorHAnsi" w:hAnsiTheme="minorHAnsi" w:cstheme="minorHAnsi"/>
              </w:rPr>
              <w:t xml:space="preserve">Wymagania w zakresie </w:t>
            </w:r>
            <w:r w:rsidR="00642A22" w:rsidRPr="00642A22">
              <w:rPr>
                <w:rFonts w:asciiTheme="minorHAnsi" w:hAnsiTheme="minorHAnsi" w:cstheme="minorHAnsi"/>
              </w:rPr>
              <w:t xml:space="preserve">zasad </w:t>
            </w:r>
            <w:r>
              <w:rPr>
                <w:rFonts w:asciiTheme="minorHAnsi" w:hAnsiTheme="minorHAnsi" w:cstheme="minorHAnsi"/>
              </w:rPr>
              <w:t>realizacji Zamówienia</w:t>
            </w:r>
            <w:r w:rsidR="00642A22" w:rsidRPr="00642A22">
              <w:rPr>
                <w:rFonts w:asciiTheme="minorHAnsi" w:hAnsiTheme="minorHAnsi" w:cstheme="minorHAnsi"/>
              </w:rPr>
              <w:t>:</w:t>
            </w:r>
          </w:p>
          <w:p w14:paraId="18F06E44" w14:textId="51D3D460" w:rsidR="00642A22" w:rsidRPr="00642A22" w:rsidRDefault="00642A22" w:rsidP="00642A22">
            <w:pPr>
              <w:pStyle w:val="Default"/>
              <w:numPr>
                <w:ilvl w:val="0"/>
                <w:numId w:val="147"/>
              </w:numPr>
              <w:spacing w:after="49"/>
              <w:jc w:val="both"/>
              <w:rPr>
                <w:rFonts w:asciiTheme="minorHAnsi" w:hAnsiTheme="minorHAnsi" w:cstheme="minorHAnsi"/>
              </w:rPr>
            </w:pPr>
            <w:r w:rsidRPr="00642A22">
              <w:rPr>
                <w:rFonts w:asciiTheme="minorHAnsi" w:hAnsiTheme="minorHAnsi" w:cstheme="minorHAnsi"/>
              </w:rPr>
              <w:t>Prace inwazyjne polegające na w</w:t>
            </w:r>
            <w:r>
              <w:rPr>
                <w:rFonts w:asciiTheme="minorHAnsi" w:hAnsiTheme="minorHAnsi" w:cstheme="minorHAnsi"/>
              </w:rPr>
              <w:t>y</w:t>
            </w:r>
            <w:r w:rsidRPr="00642A22">
              <w:rPr>
                <w:rFonts w:asciiTheme="minorHAnsi" w:hAnsiTheme="minorHAnsi" w:cstheme="minorHAnsi"/>
              </w:rPr>
              <w:t>łączaniu/włączaniu zasilania, w</w:t>
            </w:r>
            <w:r>
              <w:rPr>
                <w:rFonts w:asciiTheme="minorHAnsi" w:hAnsiTheme="minorHAnsi" w:cstheme="minorHAnsi"/>
              </w:rPr>
              <w:t>y</w:t>
            </w:r>
            <w:r w:rsidRPr="00642A22">
              <w:rPr>
                <w:rFonts w:asciiTheme="minorHAnsi" w:hAnsiTheme="minorHAnsi" w:cstheme="minorHAnsi"/>
              </w:rPr>
              <w:t xml:space="preserve">pięcia/wpięcia </w:t>
            </w:r>
            <w:r>
              <w:rPr>
                <w:rFonts w:asciiTheme="minorHAnsi" w:hAnsiTheme="minorHAnsi" w:cstheme="minorHAnsi"/>
              </w:rPr>
              <w:t>do</w:t>
            </w:r>
            <w:r w:rsidRPr="00642A22">
              <w:rPr>
                <w:rFonts w:asciiTheme="minorHAnsi" w:hAnsiTheme="minorHAnsi" w:cstheme="minorHAnsi"/>
              </w:rPr>
              <w:t xml:space="preserve"> sieci, podłącz</w:t>
            </w:r>
            <w:r>
              <w:rPr>
                <w:rFonts w:asciiTheme="minorHAnsi" w:hAnsiTheme="minorHAnsi" w:cstheme="minorHAnsi"/>
              </w:rPr>
              <w:t>e</w:t>
            </w:r>
            <w:r w:rsidRPr="00642A22">
              <w:rPr>
                <w:rFonts w:asciiTheme="minorHAnsi" w:hAnsiTheme="minorHAnsi" w:cstheme="minorHAnsi"/>
              </w:rPr>
              <w:t>nia kabl</w:t>
            </w:r>
            <w:r>
              <w:rPr>
                <w:rFonts w:asciiTheme="minorHAnsi" w:hAnsiTheme="minorHAnsi" w:cstheme="minorHAnsi"/>
              </w:rPr>
              <w:t>i</w:t>
            </w:r>
            <w:r w:rsidRPr="00642A22">
              <w:rPr>
                <w:rFonts w:asciiTheme="minorHAnsi" w:hAnsiTheme="minorHAnsi" w:cstheme="minorHAnsi"/>
              </w:rPr>
              <w:t xml:space="preserve"> dla sieciowych urządzeń aktywnych NIE mogą być wykonywane w godz. pracy Zamawiającego tj. w godzinach 8:00 – 16:00 w dni robocze</w:t>
            </w:r>
            <w:r>
              <w:rPr>
                <w:rFonts w:asciiTheme="minorHAnsi" w:hAnsiTheme="minorHAnsi" w:cstheme="minorHAnsi"/>
              </w:rPr>
              <w:t>,</w:t>
            </w:r>
          </w:p>
          <w:p w14:paraId="5AC2F0E2" w14:textId="7E383699" w:rsidR="00642A22" w:rsidRPr="00642A22" w:rsidRDefault="00642A22" w:rsidP="00642A22">
            <w:pPr>
              <w:pStyle w:val="Default"/>
              <w:numPr>
                <w:ilvl w:val="0"/>
                <w:numId w:val="147"/>
              </w:numPr>
              <w:spacing w:after="49"/>
              <w:jc w:val="both"/>
              <w:rPr>
                <w:rFonts w:asciiTheme="minorHAnsi" w:hAnsiTheme="minorHAnsi" w:cstheme="minorHAnsi"/>
              </w:rPr>
            </w:pPr>
            <w:r w:rsidRPr="00642A22">
              <w:rPr>
                <w:rFonts w:asciiTheme="minorHAnsi" w:hAnsiTheme="minorHAnsi" w:cstheme="minorHAnsi"/>
              </w:rPr>
              <w:t xml:space="preserve">Prace nieinwazyjne tj. audyt obecnego stanu sieci (topologia, połączenia, inwentaryzacja urządzeń, analiza konfiguracji) mogą odbywać się o dowolnej </w:t>
            </w:r>
            <w:proofErr w:type="gramStart"/>
            <w:r w:rsidRPr="00642A22">
              <w:rPr>
                <w:rFonts w:asciiTheme="minorHAnsi" w:hAnsiTheme="minorHAnsi" w:cstheme="minorHAnsi"/>
              </w:rPr>
              <w:t>porze</w:t>
            </w:r>
            <w:proofErr w:type="gramEnd"/>
            <w:r w:rsidRPr="00642A22">
              <w:rPr>
                <w:rFonts w:asciiTheme="minorHAnsi" w:hAnsiTheme="minorHAnsi" w:cstheme="minorHAnsi"/>
              </w:rPr>
              <w:t xml:space="preserve"> ale tylko i wyłącznie przy asyście pracownika działu IT Zamawiającego</w:t>
            </w:r>
            <w:r w:rsidR="002E2E78">
              <w:rPr>
                <w:rFonts w:asciiTheme="minorHAnsi" w:hAnsiTheme="minorHAnsi" w:cstheme="minorHAnsi"/>
              </w:rPr>
              <w:t>,</w:t>
            </w:r>
          </w:p>
          <w:p w14:paraId="039FEF92" w14:textId="4D938364" w:rsidR="00642A22" w:rsidRPr="00642A22" w:rsidRDefault="00642A22" w:rsidP="00642A22">
            <w:pPr>
              <w:pStyle w:val="Default"/>
              <w:numPr>
                <w:ilvl w:val="0"/>
                <w:numId w:val="147"/>
              </w:numPr>
              <w:spacing w:after="49"/>
              <w:jc w:val="both"/>
              <w:rPr>
                <w:rFonts w:asciiTheme="minorHAnsi" w:hAnsiTheme="minorHAnsi" w:cstheme="minorHAnsi"/>
              </w:rPr>
            </w:pPr>
            <w:r w:rsidRPr="00642A22">
              <w:rPr>
                <w:rFonts w:asciiTheme="minorHAnsi" w:hAnsiTheme="minorHAnsi" w:cstheme="minorHAnsi"/>
              </w:rPr>
              <w:t>Wszelkie wizyty celem wykonania prac nieinwazyjnych lub inwazyjnych musze być zaplanowane w postaci harmonogramu wizyt i prac oraz zatwierdzone przez Zamawiającego</w:t>
            </w:r>
            <w:r w:rsidR="002E2E78">
              <w:rPr>
                <w:rFonts w:asciiTheme="minorHAnsi" w:hAnsiTheme="minorHAnsi" w:cstheme="minorHAnsi"/>
              </w:rPr>
              <w:t>,</w:t>
            </w:r>
          </w:p>
          <w:p w14:paraId="29B65516" w14:textId="4A1DFAD4" w:rsidR="00642A22" w:rsidRPr="00642A22" w:rsidRDefault="002E2E78" w:rsidP="00642A22">
            <w:pPr>
              <w:pStyle w:val="Default"/>
              <w:numPr>
                <w:ilvl w:val="0"/>
                <w:numId w:val="147"/>
              </w:numPr>
              <w:spacing w:after="49"/>
              <w:jc w:val="both"/>
              <w:rPr>
                <w:rFonts w:asciiTheme="minorHAnsi" w:hAnsiTheme="minorHAnsi" w:cstheme="minorHAnsi"/>
              </w:rPr>
            </w:pPr>
            <w:r>
              <w:rPr>
                <w:rFonts w:asciiTheme="minorHAnsi" w:hAnsiTheme="minorHAnsi" w:cstheme="minorHAnsi"/>
              </w:rPr>
              <w:t>Z</w:t>
            </w:r>
            <w:r w:rsidRPr="00642A22">
              <w:rPr>
                <w:rFonts w:asciiTheme="minorHAnsi" w:hAnsiTheme="minorHAnsi" w:cstheme="minorHAnsi"/>
              </w:rPr>
              <w:t>e względów bezpieczeństwa</w:t>
            </w:r>
            <w:r>
              <w:rPr>
                <w:rFonts w:asciiTheme="minorHAnsi" w:hAnsiTheme="minorHAnsi" w:cstheme="minorHAnsi"/>
              </w:rPr>
              <w:t>, p</w:t>
            </w:r>
            <w:r w:rsidR="00642A22" w:rsidRPr="00642A22">
              <w:rPr>
                <w:rFonts w:asciiTheme="minorHAnsi" w:hAnsiTheme="minorHAnsi" w:cstheme="minorHAnsi"/>
              </w:rPr>
              <w:t>odczas prac nie dopuszcza się połączeń VPN i dostępu zdalnego</w:t>
            </w:r>
            <w:r>
              <w:rPr>
                <w:rFonts w:asciiTheme="minorHAnsi" w:hAnsiTheme="minorHAnsi" w:cstheme="minorHAnsi"/>
              </w:rPr>
              <w:t xml:space="preserve"> realizowanych przez Wykonawcę,</w:t>
            </w:r>
          </w:p>
          <w:p w14:paraId="52EAE470" w14:textId="3E5CC6C5" w:rsidR="00642A22" w:rsidRPr="00642A22" w:rsidRDefault="00642A22" w:rsidP="00642A22">
            <w:pPr>
              <w:pStyle w:val="Default"/>
              <w:numPr>
                <w:ilvl w:val="0"/>
                <w:numId w:val="147"/>
              </w:numPr>
              <w:spacing w:after="49"/>
              <w:jc w:val="both"/>
              <w:rPr>
                <w:rFonts w:asciiTheme="minorHAnsi" w:hAnsiTheme="minorHAnsi" w:cstheme="minorHAnsi"/>
              </w:rPr>
            </w:pPr>
            <w:r w:rsidRPr="00642A22">
              <w:rPr>
                <w:rFonts w:asciiTheme="minorHAnsi" w:hAnsiTheme="minorHAnsi" w:cstheme="minorHAnsi"/>
              </w:rPr>
              <w:lastRenderedPageBreak/>
              <w:t xml:space="preserve">Wgląd i analiza konfiguracji obecnych urządzeń może odbywać się tylko i wyłącznie w obecności pracownika IT Zamawiającego na jego urządzeniu bez możliwości skopiowania </w:t>
            </w:r>
            <w:r w:rsidR="002E2E78">
              <w:rPr>
                <w:rFonts w:asciiTheme="minorHAnsi" w:hAnsiTheme="minorHAnsi" w:cstheme="minorHAnsi"/>
              </w:rPr>
              <w:t xml:space="preserve">konfiguracji </w:t>
            </w:r>
            <w:r w:rsidRPr="00642A22">
              <w:rPr>
                <w:rFonts w:asciiTheme="minorHAnsi" w:hAnsiTheme="minorHAnsi" w:cstheme="minorHAnsi"/>
              </w:rPr>
              <w:t>na własne urządzeni</w:t>
            </w:r>
            <w:r w:rsidR="002E2E78">
              <w:rPr>
                <w:rFonts w:asciiTheme="minorHAnsi" w:hAnsiTheme="minorHAnsi" w:cstheme="minorHAnsi"/>
              </w:rPr>
              <w:t>a Wykonawcy,</w:t>
            </w:r>
          </w:p>
          <w:p w14:paraId="184A866A" w14:textId="66744680" w:rsidR="00642A22" w:rsidRPr="00642A22" w:rsidRDefault="00642A22" w:rsidP="00642A22">
            <w:pPr>
              <w:pStyle w:val="Default"/>
              <w:numPr>
                <w:ilvl w:val="0"/>
                <w:numId w:val="147"/>
              </w:numPr>
              <w:spacing w:after="49"/>
              <w:jc w:val="both"/>
              <w:rPr>
                <w:rFonts w:asciiTheme="minorHAnsi" w:hAnsiTheme="minorHAnsi" w:cstheme="minorHAnsi"/>
              </w:rPr>
            </w:pPr>
            <w:r w:rsidRPr="00642A22">
              <w:rPr>
                <w:rFonts w:asciiTheme="minorHAnsi" w:hAnsiTheme="minorHAnsi" w:cstheme="minorHAnsi"/>
              </w:rPr>
              <w:t xml:space="preserve">Podczas prac w kolokacji należy dokonać okablowania w szafie </w:t>
            </w:r>
            <w:proofErr w:type="spellStart"/>
            <w:r w:rsidR="002E2E78">
              <w:rPr>
                <w:rFonts w:asciiTheme="minorHAnsi" w:hAnsiTheme="minorHAnsi" w:cstheme="minorHAnsi"/>
              </w:rPr>
              <w:t>rack</w:t>
            </w:r>
            <w:proofErr w:type="spellEnd"/>
            <w:r w:rsidR="002E2E78">
              <w:rPr>
                <w:rFonts w:asciiTheme="minorHAnsi" w:hAnsiTheme="minorHAnsi" w:cstheme="minorHAnsi"/>
              </w:rPr>
              <w:t xml:space="preserve"> </w:t>
            </w:r>
            <w:r w:rsidRPr="00642A22">
              <w:rPr>
                <w:rFonts w:asciiTheme="minorHAnsi" w:hAnsiTheme="minorHAnsi" w:cstheme="minorHAnsi"/>
              </w:rPr>
              <w:t xml:space="preserve">(porty w </w:t>
            </w:r>
            <w:proofErr w:type="spellStart"/>
            <w:r w:rsidRPr="00642A22">
              <w:rPr>
                <w:rFonts w:asciiTheme="minorHAnsi" w:hAnsiTheme="minorHAnsi" w:cstheme="minorHAnsi"/>
              </w:rPr>
              <w:t>patchpanelach</w:t>
            </w:r>
            <w:proofErr w:type="spellEnd"/>
            <w:r w:rsidRPr="00642A22">
              <w:rPr>
                <w:rFonts w:asciiTheme="minorHAnsi" w:hAnsiTheme="minorHAnsi" w:cstheme="minorHAnsi"/>
              </w:rPr>
              <w:t>, wszelkie krosy do portów RJ45, połączenia światłowodowe) i estetycznego ułożenia z wykorzystaniem dostępnych organizatorów i opasek</w:t>
            </w:r>
            <w:r w:rsidR="002E2E78">
              <w:rPr>
                <w:rFonts w:asciiTheme="minorHAnsi" w:hAnsiTheme="minorHAnsi" w:cstheme="minorHAnsi"/>
              </w:rPr>
              <w:t>,</w:t>
            </w:r>
            <w:r w:rsidRPr="00642A22">
              <w:rPr>
                <w:rFonts w:asciiTheme="minorHAnsi" w:hAnsiTheme="minorHAnsi" w:cstheme="minorHAnsi"/>
              </w:rPr>
              <w:t xml:space="preserve"> </w:t>
            </w:r>
          </w:p>
          <w:p w14:paraId="7E134F4B" w14:textId="57FFC515" w:rsidR="00642A22" w:rsidRPr="00642A22" w:rsidRDefault="00642A22" w:rsidP="00642A22">
            <w:pPr>
              <w:pStyle w:val="Default"/>
              <w:numPr>
                <w:ilvl w:val="0"/>
                <w:numId w:val="147"/>
              </w:numPr>
              <w:spacing w:after="49"/>
              <w:jc w:val="both"/>
              <w:rPr>
                <w:rFonts w:asciiTheme="minorHAnsi" w:hAnsiTheme="minorHAnsi" w:cstheme="minorHAnsi"/>
              </w:rPr>
            </w:pPr>
            <w:r w:rsidRPr="00642A22">
              <w:rPr>
                <w:rFonts w:asciiTheme="minorHAnsi" w:hAnsiTheme="minorHAnsi" w:cstheme="minorHAnsi"/>
              </w:rPr>
              <w:t>Po wykonaniu migracji</w:t>
            </w:r>
            <w:r w:rsidR="002E2E78">
              <w:rPr>
                <w:rFonts w:asciiTheme="minorHAnsi" w:hAnsiTheme="minorHAnsi" w:cstheme="minorHAnsi"/>
              </w:rPr>
              <w:t>,</w:t>
            </w:r>
            <w:r w:rsidRPr="00642A22">
              <w:rPr>
                <w:rFonts w:asciiTheme="minorHAnsi" w:hAnsiTheme="minorHAnsi" w:cstheme="minorHAnsi"/>
              </w:rPr>
              <w:t xml:space="preserve"> </w:t>
            </w:r>
            <w:r w:rsidR="002E2E78">
              <w:rPr>
                <w:rFonts w:asciiTheme="minorHAnsi" w:hAnsiTheme="minorHAnsi" w:cstheme="minorHAnsi"/>
              </w:rPr>
              <w:t xml:space="preserve">Wykonawca </w:t>
            </w:r>
            <w:r w:rsidRPr="00642A22">
              <w:rPr>
                <w:rFonts w:asciiTheme="minorHAnsi" w:hAnsiTheme="minorHAnsi" w:cstheme="minorHAnsi"/>
              </w:rPr>
              <w:t>udzieli 3-miesiecznego aktywnego wsparcia</w:t>
            </w:r>
            <w:r w:rsidR="002E2E78">
              <w:rPr>
                <w:rFonts w:asciiTheme="minorHAnsi" w:hAnsiTheme="minorHAnsi" w:cstheme="minorHAnsi"/>
              </w:rPr>
              <w:t>,</w:t>
            </w:r>
            <w:r w:rsidRPr="00642A22">
              <w:rPr>
                <w:rFonts w:asciiTheme="minorHAnsi" w:hAnsiTheme="minorHAnsi" w:cstheme="minorHAnsi"/>
              </w:rPr>
              <w:t xml:space="preserve"> z gwarancją SLA </w:t>
            </w:r>
            <w:r w:rsidR="002E2E78">
              <w:rPr>
                <w:rFonts w:asciiTheme="minorHAnsi" w:hAnsiTheme="minorHAnsi" w:cstheme="minorHAnsi"/>
              </w:rPr>
              <w:t xml:space="preserve">na poziomie </w:t>
            </w:r>
            <w:r w:rsidRPr="00642A22">
              <w:rPr>
                <w:rFonts w:asciiTheme="minorHAnsi" w:hAnsiTheme="minorHAnsi" w:cstheme="minorHAnsi"/>
              </w:rPr>
              <w:t xml:space="preserve">2 godz. w trybie 8/5 w godz. 8:00-16:00 (w </w:t>
            </w:r>
            <w:r w:rsidR="002E2E78">
              <w:rPr>
                <w:rFonts w:asciiTheme="minorHAnsi" w:hAnsiTheme="minorHAnsi" w:cstheme="minorHAnsi"/>
              </w:rPr>
              <w:t xml:space="preserve">przypadku </w:t>
            </w:r>
            <w:r w:rsidRPr="00642A22">
              <w:rPr>
                <w:rFonts w:asciiTheme="minorHAnsi" w:hAnsiTheme="minorHAnsi" w:cstheme="minorHAnsi"/>
              </w:rPr>
              <w:t>potrzeby rozwiązania problemu</w:t>
            </w:r>
            <w:r w:rsidR="002E2E78">
              <w:rPr>
                <w:rFonts w:asciiTheme="minorHAnsi" w:hAnsiTheme="minorHAnsi" w:cstheme="minorHAnsi"/>
              </w:rPr>
              <w:t>,</w:t>
            </w:r>
            <w:r w:rsidRPr="00642A22">
              <w:rPr>
                <w:rFonts w:asciiTheme="minorHAnsi" w:hAnsiTheme="minorHAnsi" w:cstheme="minorHAnsi"/>
              </w:rPr>
              <w:t xml:space="preserve"> zdalnie poprzez doradztwo telefoniczne</w:t>
            </w:r>
            <w:r w:rsidR="002E2E78">
              <w:rPr>
                <w:rFonts w:asciiTheme="minorHAnsi" w:hAnsiTheme="minorHAnsi" w:cstheme="minorHAnsi"/>
              </w:rPr>
              <w:t>,</w:t>
            </w:r>
            <w:r w:rsidRPr="00642A22">
              <w:rPr>
                <w:rFonts w:asciiTheme="minorHAnsi" w:hAnsiTheme="minorHAnsi" w:cstheme="minorHAnsi"/>
              </w:rPr>
              <w:t xml:space="preserve"> </w:t>
            </w:r>
            <w:r w:rsidR="002E2E78">
              <w:rPr>
                <w:rFonts w:asciiTheme="minorHAnsi" w:hAnsiTheme="minorHAnsi" w:cstheme="minorHAnsi"/>
              </w:rPr>
              <w:t xml:space="preserve">a w sytuacji braku możliwości wykonania zdalnie, </w:t>
            </w:r>
            <w:r w:rsidRPr="00642A22">
              <w:rPr>
                <w:rFonts w:asciiTheme="minorHAnsi" w:hAnsiTheme="minorHAnsi" w:cstheme="minorHAnsi"/>
              </w:rPr>
              <w:t>wymagany jest przyjazd do kolokacji w ciągu 2 godz.)</w:t>
            </w:r>
          </w:p>
          <w:p w14:paraId="23FACD55" w14:textId="4BCEE850" w:rsidR="00642A22" w:rsidRPr="0030303F" w:rsidRDefault="00642A22" w:rsidP="00642A22">
            <w:pPr>
              <w:pStyle w:val="Default"/>
              <w:spacing w:after="49"/>
              <w:jc w:val="both"/>
              <w:rPr>
                <w:rFonts w:asciiTheme="minorHAnsi" w:hAnsiTheme="minorHAnsi" w:cstheme="minorHAnsi"/>
              </w:rPr>
            </w:pPr>
          </w:p>
        </w:tc>
      </w:tr>
      <w:tr w:rsidR="002E2E78" w:rsidRPr="0030303F" w14:paraId="2D0D34A3" w14:textId="77777777" w:rsidTr="00FD7834">
        <w:tc>
          <w:tcPr>
            <w:tcW w:w="2802" w:type="dxa"/>
            <w:tcBorders>
              <w:top w:val="single" w:sz="4" w:space="0" w:color="auto"/>
              <w:left w:val="single" w:sz="4" w:space="0" w:color="auto"/>
              <w:bottom w:val="single" w:sz="4" w:space="0" w:color="auto"/>
              <w:right w:val="single" w:sz="4" w:space="0" w:color="auto"/>
            </w:tcBorders>
            <w:vAlign w:val="center"/>
          </w:tcPr>
          <w:p w14:paraId="14BC7F76" w14:textId="4914065F" w:rsidR="002E2E78" w:rsidRPr="00012161" w:rsidRDefault="002E2E78" w:rsidP="00642A22">
            <w:pPr>
              <w:pStyle w:val="Default"/>
              <w:spacing w:after="49"/>
              <w:jc w:val="both"/>
              <w:rPr>
                <w:rFonts w:asciiTheme="minorHAnsi" w:hAnsiTheme="minorHAnsi" w:cstheme="minorHAnsi"/>
                <w:b/>
                <w:bCs/>
              </w:rPr>
            </w:pPr>
            <w:r>
              <w:rPr>
                <w:rFonts w:asciiTheme="minorHAnsi" w:hAnsiTheme="minorHAnsi" w:cstheme="minorHAnsi"/>
                <w:b/>
                <w:bCs/>
              </w:rPr>
              <w:lastRenderedPageBreak/>
              <w:t>Założenia techniczne</w:t>
            </w:r>
          </w:p>
        </w:tc>
        <w:tc>
          <w:tcPr>
            <w:tcW w:w="11340" w:type="dxa"/>
            <w:tcBorders>
              <w:top w:val="single" w:sz="4" w:space="0" w:color="auto"/>
              <w:left w:val="single" w:sz="4" w:space="0" w:color="auto"/>
              <w:bottom w:val="single" w:sz="4" w:space="0" w:color="auto"/>
              <w:right w:val="single" w:sz="4" w:space="0" w:color="auto"/>
            </w:tcBorders>
            <w:vAlign w:val="center"/>
          </w:tcPr>
          <w:p w14:paraId="7AFBBD17" w14:textId="77777777" w:rsidR="009A4FE0" w:rsidRDefault="009A4FE0" w:rsidP="009A4FE0">
            <w:pPr>
              <w:pStyle w:val="Default"/>
              <w:spacing w:after="49"/>
              <w:ind w:left="720"/>
              <w:rPr>
                <w:rFonts w:asciiTheme="minorHAnsi" w:hAnsiTheme="minorHAnsi" w:cstheme="minorHAnsi"/>
              </w:rPr>
            </w:pPr>
          </w:p>
          <w:p w14:paraId="6FB4236B" w14:textId="0167C821" w:rsidR="002E2E78" w:rsidRPr="002E2E78" w:rsidRDefault="002E2E78" w:rsidP="00732E05">
            <w:pPr>
              <w:pStyle w:val="Default"/>
              <w:numPr>
                <w:ilvl w:val="0"/>
                <w:numId w:val="148"/>
              </w:numPr>
              <w:spacing w:after="49"/>
              <w:rPr>
                <w:rFonts w:asciiTheme="minorHAnsi" w:hAnsiTheme="minorHAnsi" w:cstheme="minorHAnsi"/>
              </w:rPr>
            </w:pPr>
            <w:r>
              <w:rPr>
                <w:rFonts w:asciiTheme="minorHAnsi" w:hAnsiTheme="minorHAnsi" w:cstheme="minorHAnsi"/>
              </w:rPr>
              <w:t xml:space="preserve">Siedziba </w:t>
            </w:r>
            <w:r w:rsidRPr="002E2E78">
              <w:rPr>
                <w:rFonts w:asciiTheme="minorHAnsi" w:hAnsiTheme="minorHAnsi" w:cstheme="minorHAnsi"/>
              </w:rPr>
              <w:t xml:space="preserve">PWM </w:t>
            </w:r>
            <w:r w:rsidR="00736079">
              <w:rPr>
                <w:rFonts w:asciiTheme="minorHAnsi" w:hAnsiTheme="minorHAnsi" w:cstheme="minorHAnsi"/>
              </w:rPr>
              <w:t xml:space="preserve">w Krakowie </w:t>
            </w:r>
            <w:r w:rsidRPr="002E2E78">
              <w:rPr>
                <w:rFonts w:asciiTheme="minorHAnsi" w:hAnsiTheme="minorHAnsi" w:cstheme="minorHAnsi"/>
              </w:rPr>
              <w:t>wraz z</w:t>
            </w:r>
            <w:r w:rsidR="00736079">
              <w:rPr>
                <w:rFonts w:asciiTheme="minorHAnsi" w:hAnsiTheme="minorHAnsi" w:cstheme="minorHAnsi"/>
              </w:rPr>
              <w:t>e swoim</w:t>
            </w:r>
            <w:r w:rsidRPr="002E2E78">
              <w:rPr>
                <w:rFonts w:asciiTheme="minorHAnsi" w:hAnsiTheme="minorHAnsi" w:cstheme="minorHAnsi"/>
              </w:rPr>
              <w:t xml:space="preserve"> oddział</w:t>
            </w:r>
            <w:r w:rsidR="00736079">
              <w:rPr>
                <w:rFonts w:asciiTheme="minorHAnsi" w:hAnsiTheme="minorHAnsi" w:cstheme="minorHAnsi"/>
              </w:rPr>
              <w:t xml:space="preserve">em w Warszawie i magazynem </w:t>
            </w:r>
            <w:proofErr w:type="gramStart"/>
            <w:r w:rsidR="00736079">
              <w:rPr>
                <w:rFonts w:asciiTheme="minorHAnsi" w:hAnsiTheme="minorHAnsi" w:cstheme="minorHAnsi"/>
              </w:rPr>
              <w:t xml:space="preserve">zewnętrznym </w:t>
            </w:r>
            <w:r w:rsidRPr="002E2E78">
              <w:rPr>
                <w:rFonts w:asciiTheme="minorHAnsi" w:hAnsiTheme="minorHAnsi" w:cstheme="minorHAnsi"/>
              </w:rPr>
              <w:t xml:space="preserve"> </w:t>
            </w:r>
            <w:r w:rsidR="00736079">
              <w:rPr>
                <w:rFonts w:asciiTheme="minorHAnsi" w:hAnsiTheme="minorHAnsi" w:cstheme="minorHAnsi"/>
              </w:rPr>
              <w:t>w</w:t>
            </w:r>
            <w:proofErr w:type="gramEnd"/>
            <w:r w:rsidR="00736079">
              <w:rPr>
                <w:rFonts w:asciiTheme="minorHAnsi" w:hAnsiTheme="minorHAnsi" w:cstheme="minorHAnsi"/>
              </w:rPr>
              <w:t xml:space="preserve"> Krakowie </w:t>
            </w:r>
            <w:r w:rsidR="00732E05">
              <w:rPr>
                <w:rFonts w:asciiTheme="minorHAnsi" w:hAnsiTheme="minorHAnsi" w:cstheme="minorHAnsi"/>
              </w:rPr>
              <w:t xml:space="preserve">musi </w:t>
            </w:r>
            <w:r w:rsidRPr="002E2E78">
              <w:rPr>
                <w:rFonts w:asciiTheme="minorHAnsi" w:hAnsiTheme="minorHAnsi" w:cstheme="minorHAnsi"/>
              </w:rPr>
              <w:t>posiadać bezpieczne i niezawodne połączenia WAN do kolokacji z szyfrowaniem danych IPSEC oraz pełną automatyką przełączania podczas awarii połączenia WAN</w:t>
            </w:r>
            <w:r w:rsidR="00732E05">
              <w:rPr>
                <w:rFonts w:asciiTheme="minorHAnsi" w:hAnsiTheme="minorHAnsi" w:cstheme="minorHAnsi"/>
              </w:rPr>
              <w:t>.</w:t>
            </w:r>
          </w:p>
          <w:p w14:paraId="6CBFAD7D" w14:textId="28083A84" w:rsidR="002E2E78" w:rsidRPr="002E2E78" w:rsidRDefault="002E2E78" w:rsidP="002E2E78">
            <w:pPr>
              <w:pStyle w:val="Default"/>
              <w:numPr>
                <w:ilvl w:val="0"/>
                <w:numId w:val="148"/>
              </w:numPr>
              <w:spacing w:after="49"/>
              <w:rPr>
                <w:rFonts w:asciiTheme="minorHAnsi" w:hAnsiTheme="minorHAnsi" w:cstheme="minorHAnsi"/>
              </w:rPr>
            </w:pPr>
            <w:r w:rsidRPr="002E2E78">
              <w:rPr>
                <w:rFonts w:asciiTheme="minorHAnsi" w:hAnsiTheme="minorHAnsi" w:cstheme="minorHAnsi"/>
              </w:rPr>
              <w:t>Dostęp do Internetu musi być możliwy przy pomocy lokalnego wyjścia do Internetu jak i kolokacje z pełną automatyką przełączania podczas awarii WAN</w:t>
            </w:r>
            <w:r w:rsidR="00732E05">
              <w:rPr>
                <w:rFonts w:asciiTheme="minorHAnsi" w:hAnsiTheme="minorHAnsi" w:cstheme="minorHAnsi"/>
              </w:rPr>
              <w:t>.</w:t>
            </w:r>
          </w:p>
          <w:p w14:paraId="106F8ABA" w14:textId="7A877512" w:rsidR="002E2E78" w:rsidRPr="002E2E78" w:rsidRDefault="00732E05" w:rsidP="00732E05">
            <w:pPr>
              <w:pStyle w:val="Default"/>
              <w:numPr>
                <w:ilvl w:val="0"/>
                <w:numId w:val="148"/>
              </w:numPr>
              <w:spacing w:after="49"/>
              <w:rPr>
                <w:rFonts w:asciiTheme="minorHAnsi" w:hAnsiTheme="minorHAnsi" w:cstheme="minorHAnsi"/>
              </w:rPr>
            </w:pPr>
            <w:r>
              <w:rPr>
                <w:rFonts w:asciiTheme="minorHAnsi" w:hAnsiTheme="minorHAnsi" w:cstheme="minorHAnsi"/>
              </w:rPr>
              <w:t>Konfiguracja m</w:t>
            </w:r>
            <w:r w:rsidR="002E2E78" w:rsidRPr="002E2E78">
              <w:rPr>
                <w:rFonts w:asciiTheme="minorHAnsi" w:hAnsiTheme="minorHAnsi" w:cstheme="minorHAnsi"/>
              </w:rPr>
              <w:t xml:space="preserve">usi </w:t>
            </w:r>
            <w:r>
              <w:rPr>
                <w:rFonts w:asciiTheme="minorHAnsi" w:hAnsiTheme="minorHAnsi" w:cstheme="minorHAnsi"/>
              </w:rPr>
              <w:t xml:space="preserve">umożliwiać </w:t>
            </w:r>
            <w:r w:rsidR="002E2E78" w:rsidRPr="002E2E78">
              <w:rPr>
                <w:rFonts w:asciiTheme="minorHAnsi" w:hAnsiTheme="minorHAnsi" w:cstheme="minorHAnsi"/>
              </w:rPr>
              <w:t>sterowani</w:t>
            </w:r>
            <w:r>
              <w:rPr>
                <w:rFonts w:asciiTheme="minorHAnsi" w:hAnsiTheme="minorHAnsi" w:cstheme="minorHAnsi"/>
              </w:rPr>
              <w:t>e</w:t>
            </w:r>
            <w:r w:rsidR="002E2E78" w:rsidRPr="002E2E78">
              <w:rPr>
                <w:rFonts w:asciiTheme="minorHAnsi" w:hAnsiTheme="minorHAnsi" w:cstheme="minorHAnsi"/>
              </w:rPr>
              <w:t xml:space="preserve"> usługami (porty TCP/UDP, serwisy internetowe w tym aplikacje) wykorzystując różne porty WAN (mechanizm SD-WAN)</w:t>
            </w:r>
            <w:r>
              <w:rPr>
                <w:rFonts w:asciiTheme="minorHAnsi" w:hAnsiTheme="minorHAnsi" w:cstheme="minorHAnsi"/>
              </w:rPr>
              <w:t>.</w:t>
            </w:r>
          </w:p>
          <w:p w14:paraId="2229ADDB" w14:textId="2B79FE0B" w:rsidR="002E2E78" w:rsidRPr="002E2E78" w:rsidRDefault="00732E05" w:rsidP="002E2E78">
            <w:pPr>
              <w:pStyle w:val="Default"/>
              <w:numPr>
                <w:ilvl w:val="0"/>
                <w:numId w:val="148"/>
              </w:numPr>
              <w:spacing w:after="49"/>
              <w:rPr>
                <w:rFonts w:asciiTheme="minorHAnsi" w:hAnsiTheme="minorHAnsi" w:cstheme="minorHAnsi"/>
              </w:rPr>
            </w:pPr>
            <w:r>
              <w:rPr>
                <w:rFonts w:asciiTheme="minorHAnsi" w:hAnsiTheme="minorHAnsi" w:cstheme="minorHAnsi"/>
              </w:rPr>
              <w:t>Przełączniki sieciowe LAN (</w:t>
            </w:r>
            <w:proofErr w:type="spellStart"/>
            <w:r w:rsidR="002E2E78" w:rsidRPr="002E2E78">
              <w:rPr>
                <w:rFonts w:asciiTheme="minorHAnsi" w:hAnsiTheme="minorHAnsi" w:cstheme="minorHAnsi"/>
              </w:rPr>
              <w:t>Switch</w:t>
            </w:r>
            <w:r>
              <w:rPr>
                <w:rFonts w:asciiTheme="minorHAnsi" w:hAnsiTheme="minorHAnsi" w:cstheme="minorHAnsi"/>
              </w:rPr>
              <w:t>’e</w:t>
            </w:r>
            <w:proofErr w:type="spellEnd"/>
            <w:r>
              <w:rPr>
                <w:rFonts w:asciiTheme="minorHAnsi" w:hAnsiTheme="minorHAnsi" w:cstheme="minorHAnsi"/>
              </w:rPr>
              <w:t>)</w:t>
            </w:r>
            <w:r w:rsidR="002E2E78" w:rsidRPr="002E2E78">
              <w:rPr>
                <w:rFonts w:asciiTheme="minorHAnsi" w:hAnsiTheme="minorHAnsi" w:cstheme="minorHAnsi"/>
              </w:rPr>
              <w:t xml:space="preserve"> </w:t>
            </w:r>
            <w:r>
              <w:rPr>
                <w:rFonts w:asciiTheme="minorHAnsi" w:hAnsiTheme="minorHAnsi" w:cstheme="minorHAnsi"/>
              </w:rPr>
              <w:t xml:space="preserve">muszą </w:t>
            </w:r>
            <w:r w:rsidR="002E2E78" w:rsidRPr="002E2E78">
              <w:rPr>
                <w:rFonts w:asciiTheme="minorHAnsi" w:hAnsiTheme="minorHAnsi" w:cstheme="minorHAnsi"/>
              </w:rPr>
              <w:t>być podłączony (wdrożony) w sposób redundantny tj. w pełni odporny na przerwę (uszkodzenie) dowolnego połączenia</w:t>
            </w:r>
            <w:r>
              <w:rPr>
                <w:rFonts w:asciiTheme="minorHAnsi" w:hAnsiTheme="minorHAnsi" w:cstheme="minorHAnsi"/>
              </w:rPr>
              <w:t>.</w:t>
            </w:r>
          </w:p>
          <w:p w14:paraId="33FF6B73" w14:textId="73C48793" w:rsidR="002E2E78" w:rsidRPr="002E2E78" w:rsidRDefault="002E2E78" w:rsidP="002E2E78">
            <w:pPr>
              <w:pStyle w:val="Default"/>
              <w:numPr>
                <w:ilvl w:val="0"/>
                <w:numId w:val="148"/>
              </w:numPr>
              <w:spacing w:after="49"/>
              <w:rPr>
                <w:rFonts w:asciiTheme="minorHAnsi" w:hAnsiTheme="minorHAnsi" w:cstheme="minorHAnsi"/>
              </w:rPr>
            </w:pPr>
            <w:r w:rsidRPr="002E2E78">
              <w:rPr>
                <w:rFonts w:asciiTheme="minorHAnsi" w:hAnsiTheme="minorHAnsi" w:cstheme="minorHAnsi"/>
              </w:rPr>
              <w:t xml:space="preserve">W kolokacji muszą być dostępne sieci VLAN skonfigurowane </w:t>
            </w:r>
            <w:r w:rsidR="00732E05">
              <w:rPr>
                <w:rFonts w:asciiTheme="minorHAnsi" w:hAnsiTheme="minorHAnsi" w:cstheme="minorHAnsi"/>
              </w:rPr>
              <w:t xml:space="preserve">obecnie na urządzeniach UTM </w:t>
            </w:r>
            <w:r w:rsidRPr="002E2E78">
              <w:rPr>
                <w:rFonts w:asciiTheme="minorHAnsi" w:hAnsiTheme="minorHAnsi" w:cstheme="minorHAnsi"/>
              </w:rPr>
              <w:t xml:space="preserve">w </w:t>
            </w:r>
            <w:r w:rsidR="00732E05">
              <w:rPr>
                <w:rFonts w:asciiTheme="minorHAnsi" w:hAnsiTheme="minorHAnsi" w:cstheme="minorHAnsi"/>
              </w:rPr>
              <w:t xml:space="preserve">siedzibie Wydawnictwa </w:t>
            </w:r>
            <w:r w:rsidRPr="002E2E78">
              <w:rPr>
                <w:rFonts w:asciiTheme="minorHAnsi" w:hAnsiTheme="minorHAnsi" w:cstheme="minorHAnsi"/>
              </w:rPr>
              <w:t>(mechanizm VXLAN)</w:t>
            </w:r>
            <w:r w:rsidR="00732E05">
              <w:rPr>
                <w:rFonts w:asciiTheme="minorHAnsi" w:hAnsiTheme="minorHAnsi" w:cstheme="minorHAnsi"/>
              </w:rPr>
              <w:t>.</w:t>
            </w:r>
          </w:p>
          <w:p w14:paraId="68C9D9CA" w14:textId="09F9F34F" w:rsidR="002E2E78" w:rsidRPr="002E2E78" w:rsidRDefault="002E2E78" w:rsidP="002E2E78">
            <w:pPr>
              <w:pStyle w:val="Default"/>
              <w:numPr>
                <w:ilvl w:val="0"/>
                <w:numId w:val="148"/>
              </w:numPr>
              <w:spacing w:after="49"/>
              <w:rPr>
                <w:rFonts w:asciiTheme="minorHAnsi" w:hAnsiTheme="minorHAnsi" w:cstheme="minorHAnsi"/>
              </w:rPr>
            </w:pPr>
            <w:r w:rsidRPr="002E2E78">
              <w:rPr>
                <w:rFonts w:asciiTheme="minorHAnsi" w:hAnsiTheme="minorHAnsi" w:cstheme="minorHAnsi"/>
              </w:rPr>
              <w:t xml:space="preserve">Na przełącznikach </w:t>
            </w:r>
            <w:r w:rsidR="00732E05">
              <w:rPr>
                <w:rFonts w:asciiTheme="minorHAnsi" w:hAnsiTheme="minorHAnsi" w:cstheme="minorHAnsi"/>
              </w:rPr>
              <w:t xml:space="preserve">sieciowych </w:t>
            </w:r>
            <w:r w:rsidRPr="002E2E78">
              <w:rPr>
                <w:rFonts w:asciiTheme="minorHAnsi" w:hAnsiTheme="minorHAnsi" w:cstheme="minorHAnsi"/>
              </w:rPr>
              <w:t>LAN należy wdrożyć w sposób kompleksowy sieci VLAN wraz z właściwym przypisaniem portów</w:t>
            </w:r>
            <w:r w:rsidR="00732E05">
              <w:rPr>
                <w:rFonts w:asciiTheme="minorHAnsi" w:hAnsiTheme="minorHAnsi" w:cstheme="minorHAnsi"/>
              </w:rPr>
              <w:t>.</w:t>
            </w:r>
          </w:p>
          <w:p w14:paraId="22B5115F" w14:textId="54F7E661" w:rsidR="002E2E78" w:rsidRPr="002E2E78" w:rsidRDefault="002E2E78" w:rsidP="002E2E78">
            <w:pPr>
              <w:pStyle w:val="Default"/>
              <w:numPr>
                <w:ilvl w:val="0"/>
                <w:numId w:val="148"/>
              </w:numPr>
              <w:spacing w:after="49"/>
              <w:rPr>
                <w:rFonts w:asciiTheme="minorHAnsi" w:hAnsiTheme="minorHAnsi" w:cstheme="minorHAnsi"/>
              </w:rPr>
            </w:pPr>
            <w:r w:rsidRPr="002E2E78">
              <w:rPr>
                <w:rFonts w:asciiTheme="minorHAnsi" w:hAnsiTheme="minorHAnsi" w:cstheme="minorHAnsi"/>
              </w:rPr>
              <w:t>Na urządzeniach UTM należy skonfigurować zaawansowaną politykę bezpieczeństwa zgodnie z polityką bezpieczeństwa obowiązującą u Zamawiającego</w:t>
            </w:r>
            <w:r w:rsidR="00732E05">
              <w:rPr>
                <w:rFonts w:asciiTheme="minorHAnsi" w:hAnsiTheme="minorHAnsi" w:cstheme="minorHAnsi"/>
              </w:rPr>
              <w:t>.</w:t>
            </w:r>
          </w:p>
          <w:p w14:paraId="17682E13" w14:textId="6D8A8AB6" w:rsidR="002E2E78" w:rsidRPr="002E2E78" w:rsidRDefault="002E2E78" w:rsidP="002E2E78">
            <w:pPr>
              <w:pStyle w:val="Default"/>
              <w:numPr>
                <w:ilvl w:val="0"/>
                <w:numId w:val="148"/>
              </w:numPr>
              <w:spacing w:after="49"/>
              <w:rPr>
                <w:rFonts w:asciiTheme="minorHAnsi" w:hAnsiTheme="minorHAnsi" w:cstheme="minorHAnsi"/>
              </w:rPr>
            </w:pPr>
            <w:r w:rsidRPr="002E2E78">
              <w:rPr>
                <w:rFonts w:asciiTheme="minorHAnsi" w:hAnsiTheme="minorHAnsi" w:cstheme="minorHAnsi"/>
              </w:rPr>
              <w:t>Wszystkie urządzenia muszą przejść „utwardzenie” tj. zastosowanie wszelkich najlepszych praktyk</w:t>
            </w:r>
            <w:r w:rsidR="00732E05">
              <w:rPr>
                <w:rFonts w:asciiTheme="minorHAnsi" w:hAnsiTheme="minorHAnsi" w:cstheme="minorHAnsi"/>
              </w:rPr>
              <w:t xml:space="preserve"> </w:t>
            </w:r>
            <w:r w:rsidRPr="002E2E78">
              <w:rPr>
                <w:rFonts w:asciiTheme="minorHAnsi" w:hAnsiTheme="minorHAnsi" w:cstheme="minorHAnsi"/>
              </w:rPr>
              <w:t xml:space="preserve">bezpieczeństwa, </w:t>
            </w:r>
            <w:r w:rsidR="00732E05">
              <w:rPr>
                <w:rFonts w:asciiTheme="minorHAnsi" w:hAnsiTheme="minorHAnsi" w:cstheme="minorHAnsi"/>
              </w:rPr>
              <w:t xml:space="preserve">w tym między innymi </w:t>
            </w:r>
            <w:r w:rsidRPr="002E2E78">
              <w:rPr>
                <w:rFonts w:asciiTheme="minorHAnsi" w:hAnsiTheme="minorHAnsi" w:cstheme="minorHAnsi"/>
              </w:rPr>
              <w:t>wyłączenie wsz</w:t>
            </w:r>
            <w:r w:rsidR="00732E05">
              <w:rPr>
                <w:rFonts w:asciiTheme="minorHAnsi" w:hAnsiTheme="minorHAnsi" w:cstheme="minorHAnsi"/>
              </w:rPr>
              <w:t xml:space="preserve">ystkich </w:t>
            </w:r>
            <w:r w:rsidRPr="002E2E78">
              <w:rPr>
                <w:rFonts w:asciiTheme="minorHAnsi" w:hAnsiTheme="minorHAnsi" w:cstheme="minorHAnsi"/>
              </w:rPr>
              <w:t>zbędnych usług</w:t>
            </w:r>
            <w:r w:rsidR="00732E05">
              <w:rPr>
                <w:rFonts w:asciiTheme="minorHAnsi" w:hAnsiTheme="minorHAnsi" w:cstheme="minorHAnsi"/>
              </w:rPr>
              <w:t xml:space="preserve"> i portów.</w:t>
            </w:r>
          </w:p>
          <w:p w14:paraId="2E79F4FE" w14:textId="77777777" w:rsidR="00732E05" w:rsidRDefault="00732E05" w:rsidP="002E2E78">
            <w:pPr>
              <w:pStyle w:val="Default"/>
              <w:spacing w:after="49"/>
              <w:rPr>
                <w:rFonts w:asciiTheme="minorHAnsi" w:hAnsiTheme="minorHAnsi" w:cstheme="minorHAnsi"/>
              </w:rPr>
            </w:pPr>
          </w:p>
          <w:p w14:paraId="5C736797" w14:textId="232C448D" w:rsidR="002E2E78" w:rsidRPr="002E2E78" w:rsidRDefault="002E2E78" w:rsidP="002E2E78">
            <w:pPr>
              <w:pStyle w:val="Default"/>
              <w:spacing w:after="49"/>
              <w:rPr>
                <w:rFonts w:asciiTheme="minorHAnsi" w:hAnsiTheme="minorHAnsi" w:cstheme="minorHAnsi"/>
              </w:rPr>
            </w:pPr>
            <w:r w:rsidRPr="002E2E78">
              <w:rPr>
                <w:rFonts w:asciiTheme="minorHAnsi" w:hAnsiTheme="minorHAnsi" w:cstheme="minorHAnsi"/>
              </w:rPr>
              <w:t xml:space="preserve">Szczegółowy zakres wdrożenia i konfiguracji urządzeń ostatecznie zostanie ustalony podczas bezpośredniego kontaktu z działem IT Zamawiającego </w:t>
            </w:r>
            <w:r w:rsidR="00732E05">
              <w:rPr>
                <w:rFonts w:asciiTheme="minorHAnsi" w:hAnsiTheme="minorHAnsi" w:cstheme="minorHAnsi"/>
              </w:rPr>
              <w:t xml:space="preserve">i spisany, </w:t>
            </w:r>
            <w:r w:rsidRPr="002E2E78">
              <w:rPr>
                <w:rFonts w:asciiTheme="minorHAnsi" w:hAnsiTheme="minorHAnsi" w:cstheme="minorHAnsi"/>
              </w:rPr>
              <w:t>po podpisaniu umowy na usługę</w:t>
            </w:r>
            <w:r w:rsidR="00732E05">
              <w:rPr>
                <w:rFonts w:asciiTheme="minorHAnsi" w:hAnsiTheme="minorHAnsi" w:cstheme="minorHAnsi"/>
              </w:rPr>
              <w:t xml:space="preserve"> z Wykonawcą zadania</w:t>
            </w:r>
            <w:r w:rsidRPr="002E2E78">
              <w:rPr>
                <w:rFonts w:asciiTheme="minorHAnsi" w:hAnsiTheme="minorHAnsi" w:cstheme="minorHAnsi"/>
              </w:rPr>
              <w:t>. Należy założyć, że wymagane będzie wdrożenie większości funkcji realizowanych przez urządzenia UTM klasy „</w:t>
            </w:r>
            <w:proofErr w:type="spellStart"/>
            <w:r w:rsidRPr="002E2E78">
              <w:rPr>
                <w:rFonts w:asciiTheme="minorHAnsi" w:hAnsiTheme="minorHAnsi" w:cstheme="minorHAnsi"/>
              </w:rPr>
              <w:t>enterpise</w:t>
            </w:r>
            <w:proofErr w:type="spellEnd"/>
            <w:r w:rsidRPr="002E2E78">
              <w:rPr>
                <w:rFonts w:asciiTheme="minorHAnsi" w:hAnsiTheme="minorHAnsi" w:cstheme="minorHAnsi"/>
              </w:rPr>
              <w:t xml:space="preserve">” oraz </w:t>
            </w:r>
            <w:proofErr w:type="spellStart"/>
            <w:r w:rsidRPr="002E2E78">
              <w:rPr>
                <w:rFonts w:asciiTheme="minorHAnsi" w:hAnsiTheme="minorHAnsi" w:cstheme="minorHAnsi"/>
              </w:rPr>
              <w:t>switche</w:t>
            </w:r>
            <w:proofErr w:type="spellEnd"/>
            <w:r w:rsidRPr="002E2E78">
              <w:rPr>
                <w:rFonts w:asciiTheme="minorHAnsi" w:hAnsiTheme="minorHAnsi" w:cstheme="minorHAnsi"/>
              </w:rPr>
              <w:t xml:space="preserve"> LAN. </w:t>
            </w:r>
          </w:p>
          <w:p w14:paraId="1E7296BB" w14:textId="77777777" w:rsidR="002E2E78" w:rsidRDefault="002E2E78" w:rsidP="00642A22">
            <w:pPr>
              <w:pStyle w:val="Default"/>
              <w:spacing w:after="49"/>
              <w:jc w:val="both"/>
              <w:rPr>
                <w:rFonts w:asciiTheme="minorHAnsi" w:hAnsiTheme="minorHAnsi" w:cstheme="minorHAnsi"/>
              </w:rPr>
            </w:pPr>
          </w:p>
        </w:tc>
      </w:tr>
      <w:tr w:rsidR="00D96E16" w:rsidRPr="0030303F" w14:paraId="675C142C" w14:textId="77777777" w:rsidTr="00FD7834">
        <w:tc>
          <w:tcPr>
            <w:tcW w:w="2802" w:type="dxa"/>
            <w:tcBorders>
              <w:top w:val="single" w:sz="4" w:space="0" w:color="auto"/>
              <w:left w:val="single" w:sz="4" w:space="0" w:color="auto"/>
              <w:bottom w:val="single" w:sz="4" w:space="0" w:color="auto"/>
              <w:right w:val="single" w:sz="4" w:space="0" w:color="auto"/>
            </w:tcBorders>
            <w:vAlign w:val="center"/>
          </w:tcPr>
          <w:p w14:paraId="195B35C8" w14:textId="77777777" w:rsidR="00D96E16" w:rsidRPr="0030303F" w:rsidRDefault="00D96E16" w:rsidP="00FD7834">
            <w:pPr>
              <w:pStyle w:val="Default"/>
              <w:spacing w:after="49"/>
              <w:rPr>
                <w:rFonts w:asciiTheme="minorHAnsi" w:hAnsiTheme="minorHAnsi" w:cstheme="minorHAnsi"/>
                <w:b/>
                <w:bCs/>
              </w:rPr>
            </w:pPr>
            <w:r w:rsidRPr="00012161">
              <w:rPr>
                <w:rFonts w:asciiTheme="minorHAnsi" w:hAnsiTheme="minorHAnsi" w:cstheme="minorHAnsi"/>
                <w:b/>
                <w:bCs/>
              </w:rPr>
              <w:lastRenderedPageBreak/>
              <w:t>Zakres prac</w:t>
            </w:r>
          </w:p>
        </w:tc>
        <w:tc>
          <w:tcPr>
            <w:tcW w:w="11340" w:type="dxa"/>
            <w:tcBorders>
              <w:top w:val="single" w:sz="4" w:space="0" w:color="auto"/>
              <w:left w:val="single" w:sz="4" w:space="0" w:color="auto"/>
              <w:bottom w:val="single" w:sz="4" w:space="0" w:color="auto"/>
              <w:right w:val="single" w:sz="4" w:space="0" w:color="auto"/>
            </w:tcBorders>
            <w:vAlign w:val="center"/>
          </w:tcPr>
          <w:p w14:paraId="4A5DA80A" w14:textId="77777777" w:rsidR="00732E05" w:rsidRDefault="00732E05" w:rsidP="00732E05">
            <w:pPr>
              <w:pStyle w:val="Default"/>
              <w:spacing w:after="49"/>
              <w:rPr>
                <w:rFonts w:asciiTheme="minorHAnsi" w:hAnsiTheme="minorHAnsi" w:cstheme="minorHAnsi"/>
              </w:rPr>
            </w:pPr>
          </w:p>
          <w:p w14:paraId="75C888C3" w14:textId="1BD54A2F" w:rsidR="00732E05" w:rsidRPr="00732E05" w:rsidRDefault="00732E05" w:rsidP="00732E05">
            <w:pPr>
              <w:pStyle w:val="Default"/>
              <w:spacing w:after="49"/>
              <w:rPr>
                <w:rFonts w:asciiTheme="minorHAnsi" w:hAnsiTheme="minorHAnsi" w:cstheme="minorHAnsi"/>
              </w:rPr>
            </w:pPr>
            <w:r w:rsidRPr="00732E05">
              <w:rPr>
                <w:rFonts w:asciiTheme="minorHAnsi" w:hAnsiTheme="minorHAnsi" w:cstheme="minorHAnsi"/>
              </w:rPr>
              <w:t>W ramach wykonania usługi wdrożeniowej Wykonawca zobowiązany jest do</w:t>
            </w:r>
            <w:r>
              <w:rPr>
                <w:rFonts w:asciiTheme="minorHAnsi" w:hAnsiTheme="minorHAnsi" w:cstheme="minorHAnsi"/>
              </w:rPr>
              <w:t xml:space="preserve"> wykonania</w:t>
            </w:r>
            <w:r w:rsidRPr="00732E05">
              <w:rPr>
                <w:rFonts w:asciiTheme="minorHAnsi" w:hAnsiTheme="minorHAnsi" w:cstheme="minorHAnsi"/>
              </w:rPr>
              <w:t>:</w:t>
            </w:r>
          </w:p>
          <w:p w14:paraId="1F0DCAC3" w14:textId="1542588C" w:rsidR="00321FDC" w:rsidRDefault="00F77531" w:rsidP="00321FDC">
            <w:pPr>
              <w:pStyle w:val="Default"/>
              <w:spacing w:after="49"/>
              <w:rPr>
                <w:rFonts w:asciiTheme="minorHAnsi" w:hAnsiTheme="minorHAnsi" w:cstheme="minorHAnsi"/>
                <w:b/>
                <w:bCs/>
              </w:rPr>
            </w:pPr>
            <w:r>
              <w:rPr>
                <w:rFonts w:asciiTheme="minorHAnsi" w:hAnsiTheme="minorHAnsi" w:cstheme="minorHAnsi"/>
                <w:b/>
                <w:bCs/>
              </w:rPr>
              <w:t xml:space="preserve">I. </w:t>
            </w:r>
            <w:r w:rsidR="00D96E16" w:rsidRPr="00321FDC">
              <w:rPr>
                <w:rFonts w:asciiTheme="minorHAnsi" w:hAnsiTheme="minorHAnsi" w:cstheme="minorHAnsi"/>
                <w:b/>
                <w:bCs/>
              </w:rPr>
              <w:t xml:space="preserve">Projekt </w:t>
            </w:r>
            <w:r w:rsidR="001918CF" w:rsidRPr="00321FDC">
              <w:rPr>
                <w:rFonts w:asciiTheme="minorHAnsi" w:hAnsiTheme="minorHAnsi" w:cstheme="minorHAnsi"/>
                <w:b/>
                <w:bCs/>
              </w:rPr>
              <w:t>wdrożenia</w:t>
            </w:r>
            <w:r w:rsidR="00321FDC" w:rsidRPr="00321FDC">
              <w:rPr>
                <w:rFonts w:asciiTheme="minorHAnsi" w:hAnsiTheme="minorHAnsi" w:cstheme="minorHAnsi"/>
                <w:b/>
                <w:bCs/>
              </w:rPr>
              <w:t>.</w:t>
            </w:r>
          </w:p>
          <w:p w14:paraId="3BDEE8A2" w14:textId="060B804F" w:rsidR="000F74C7" w:rsidRPr="00321FDC" w:rsidRDefault="00321FDC" w:rsidP="00321FDC">
            <w:pPr>
              <w:pStyle w:val="Default"/>
              <w:spacing w:after="49"/>
              <w:rPr>
                <w:rFonts w:asciiTheme="minorHAnsi" w:hAnsiTheme="minorHAnsi" w:cstheme="minorHAnsi"/>
              </w:rPr>
            </w:pPr>
            <w:r w:rsidRPr="00321FDC">
              <w:rPr>
                <w:rFonts w:asciiTheme="minorHAnsi" w:hAnsiTheme="minorHAnsi" w:cstheme="minorHAnsi"/>
              </w:rPr>
              <w:t>1.</w:t>
            </w:r>
            <w:r>
              <w:rPr>
                <w:rFonts w:asciiTheme="minorHAnsi" w:hAnsiTheme="minorHAnsi" w:cstheme="minorHAnsi"/>
                <w:b/>
                <w:bCs/>
              </w:rPr>
              <w:t xml:space="preserve"> </w:t>
            </w:r>
            <w:r w:rsidR="00D96E16" w:rsidRPr="00321FDC">
              <w:rPr>
                <w:rFonts w:asciiTheme="minorHAnsi" w:hAnsiTheme="minorHAnsi" w:cstheme="minorHAnsi"/>
              </w:rPr>
              <w:t xml:space="preserve">Opracowanie </w:t>
            </w:r>
            <w:r w:rsidR="001918CF" w:rsidRPr="00321FDC">
              <w:rPr>
                <w:rFonts w:asciiTheme="minorHAnsi" w:hAnsiTheme="minorHAnsi" w:cstheme="minorHAnsi"/>
              </w:rPr>
              <w:t>dokument</w:t>
            </w:r>
            <w:r w:rsidR="00627735" w:rsidRPr="00321FDC">
              <w:rPr>
                <w:rFonts w:asciiTheme="minorHAnsi" w:hAnsiTheme="minorHAnsi" w:cstheme="minorHAnsi"/>
              </w:rPr>
              <w:t xml:space="preserve">acji </w:t>
            </w:r>
            <w:r w:rsidR="001918CF" w:rsidRPr="00321FDC">
              <w:rPr>
                <w:rFonts w:asciiTheme="minorHAnsi" w:hAnsiTheme="minorHAnsi" w:cstheme="minorHAnsi"/>
              </w:rPr>
              <w:t>uwzględniając</w:t>
            </w:r>
            <w:r w:rsidR="00627735" w:rsidRPr="00321FDC">
              <w:rPr>
                <w:rFonts w:asciiTheme="minorHAnsi" w:hAnsiTheme="minorHAnsi" w:cstheme="minorHAnsi"/>
              </w:rPr>
              <w:t>ej</w:t>
            </w:r>
            <w:r w:rsidR="00DC7D47" w:rsidRPr="00321FDC">
              <w:rPr>
                <w:rFonts w:asciiTheme="minorHAnsi" w:hAnsiTheme="minorHAnsi" w:cstheme="minorHAnsi"/>
              </w:rPr>
              <w:t>:</w:t>
            </w:r>
          </w:p>
          <w:p w14:paraId="78EC294A" w14:textId="194D7D9B" w:rsidR="000F74C7" w:rsidRDefault="000F74C7" w:rsidP="008E2FA3">
            <w:pPr>
              <w:pStyle w:val="Default"/>
              <w:numPr>
                <w:ilvl w:val="0"/>
                <w:numId w:val="156"/>
              </w:numPr>
              <w:spacing w:after="49"/>
              <w:rPr>
                <w:rFonts w:asciiTheme="minorHAnsi" w:hAnsiTheme="minorHAnsi" w:cstheme="minorHAnsi"/>
              </w:rPr>
            </w:pPr>
            <w:r>
              <w:rPr>
                <w:rFonts w:asciiTheme="minorHAnsi" w:hAnsiTheme="minorHAnsi" w:cstheme="minorHAnsi"/>
              </w:rPr>
              <w:t>Harmonogram planowanych prac</w:t>
            </w:r>
            <w:r w:rsidR="00321FDC">
              <w:rPr>
                <w:rFonts w:asciiTheme="minorHAnsi" w:hAnsiTheme="minorHAnsi" w:cstheme="minorHAnsi"/>
              </w:rPr>
              <w:t>,</w:t>
            </w:r>
            <w:r w:rsidR="00B35723">
              <w:rPr>
                <w:rFonts w:asciiTheme="minorHAnsi" w:hAnsiTheme="minorHAnsi" w:cstheme="minorHAnsi"/>
              </w:rPr>
              <w:t xml:space="preserve"> uwzględniający </w:t>
            </w:r>
            <w:r w:rsidR="00B35723" w:rsidRPr="00B35723">
              <w:rPr>
                <w:rFonts w:asciiTheme="minorHAnsi" w:hAnsiTheme="minorHAnsi" w:cstheme="minorHAnsi"/>
                <w:b/>
                <w:bCs/>
              </w:rPr>
              <w:t>Harmonogram realizacji</w:t>
            </w:r>
            <w:r w:rsidR="00B35723">
              <w:rPr>
                <w:rFonts w:asciiTheme="minorHAnsi" w:hAnsiTheme="minorHAnsi" w:cstheme="minorHAnsi"/>
              </w:rPr>
              <w:t xml:space="preserve"> opisany poniżej, </w:t>
            </w:r>
          </w:p>
          <w:p w14:paraId="3E310861" w14:textId="22ACBCC7" w:rsidR="002B796F" w:rsidRDefault="002E2E78" w:rsidP="008E2FA3">
            <w:pPr>
              <w:pStyle w:val="Default"/>
              <w:numPr>
                <w:ilvl w:val="0"/>
                <w:numId w:val="156"/>
              </w:numPr>
              <w:spacing w:after="49"/>
              <w:rPr>
                <w:rFonts w:asciiTheme="minorHAnsi" w:hAnsiTheme="minorHAnsi" w:cstheme="minorHAnsi"/>
              </w:rPr>
            </w:pPr>
            <w:r>
              <w:rPr>
                <w:rFonts w:asciiTheme="minorHAnsi" w:hAnsiTheme="minorHAnsi" w:cstheme="minorHAnsi"/>
              </w:rPr>
              <w:t>Audyt i a</w:t>
            </w:r>
            <w:r w:rsidR="002B796F">
              <w:rPr>
                <w:rFonts w:asciiTheme="minorHAnsi" w:hAnsiTheme="minorHAnsi" w:cstheme="minorHAnsi"/>
              </w:rPr>
              <w:t>nalizę obecnej konfiguracji sieciowej</w:t>
            </w:r>
            <w:r w:rsidR="00732E05">
              <w:rPr>
                <w:rFonts w:asciiTheme="minorHAnsi" w:hAnsiTheme="minorHAnsi" w:cstheme="minorHAnsi"/>
              </w:rPr>
              <w:t xml:space="preserve">, jej topologii oraz używanych mechanizmów, </w:t>
            </w:r>
            <w:r w:rsidR="00732E05" w:rsidRPr="00732E05">
              <w:rPr>
                <w:rFonts w:asciiTheme="minorHAnsi" w:hAnsiTheme="minorHAnsi" w:cstheme="minorHAnsi"/>
              </w:rPr>
              <w:t>których konfiguracja ma stanowić punkt wyjścia do opracowania koncepcji wdrożenia now</w:t>
            </w:r>
            <w:r w:rsidR="00732E05">
              <w:rPr>
                <w:rFonts w:asciiTheme="minorHAnsi" w:hAnsiTheme="minorHAnsi" w:cstheme="minorHAnsi"/>
              </w:rPr>
              <w:t>ych urządzeń</w:t>
            </w:r>
            <w:r w:rsidR="00732E05" w:rsidRPr="00732E05">
              <w:rPr>
                <w:rFonts w:asciiTheme="minorHAnsi" w:hAnsiTheme="minorHAnsi" w:cstheme="minorHAnsi"/>
              </w:rPr>
              <w:t>. W zakresie filtracji ruchu należy założyć, że obecna polityka bezpieczeństwa jest uboga i winna być zbudowana praktycznie od nowa w rozszerzonym zakresie uwzględniając funkcje UTM</w:t>
            </w:r>
            <w:r w:rsidR="00F77531">
              <w:rPr>
                <w:rFonts w:asciiTheme="minorHAnsi" w:hAnsiTheme="minorHAnsi" w:cstheme="minorHAnsi"/>
              </w:rPr>
              <w:t>,</w:t>
            </w:r>
          </w:p>
          <w:p w14:paraId="707E52F6" w14:textId="585D5A50" w:rsidR="00321FDC" w:rsidRDefault="00321FDC" w:rsidP="008E2FA3">
            <w:pPr>
              <w:pStyle w:val="Default"/>
              <w:numPr>
                <w:ilvl w:val="0"/>
                <w:numId w:val="156"/>
              </w:numPr>
              <w:spacing w:after="49"/>
              <w:rPr>
                <w:rFonts w:asciiTheme="minorHAnsi" w:hAnsiTheme="minorHAnsi" w:cstheme="minorHAnsi"/>
              </w:rPr>
            </w:pPr>
            <w:r>
              <w:rPr>
                <w:rFonts w:asciiTheme="minorHAnsi" w:hAnsiTheme="minorHAnsi" w:cstheme="minorHAnsi"/>
              </w:rPr>
              <w:t>P</w:t>
            </w:r>
            <w:r w:rsidRPr="00321FDC">
              <w:rPr>
                <w:rFonts w:asciiTheme="minorHAnsi" w:hAnsiTheme="minorHAnsi" w:cstheme="minorHAnsi"/>
              </w:rPr>
              <w:t xml:space="preserve">rzygotowania koncepcji nowej topologii sieci, najbardziej optymalnej pod względem </w:t>
            </w:r>
            <w:r>
              <w:rPr>
                <w:rFonts w:asciiTheme="minorHAnsi" w:hAnsiTheme="minorHAnsi" w:cstheme="minorHAnsi"/>
              </w:rPr>
              <w:t xml:space="preserve">wydajności i </w:t>
            </w:r>
            <w:r w:rsidRPr="00321FDC">
              <w:rPr>
                <w:rFonts w:asciiTheme="minorHAnsi" w:hAnsiTheme="minorHAnsi" w:cstheme="minorHAnsi"/>
              </w:rPr>
              <w:t>szybkości działania</w:t>
            </w:r>
            <w:r>
              <w:rPr>
                <w:rFonts w:asciiTheme="minorHAnsi" w:hAnsiTheme="minorHAnsi" w:cstheme="minorHAnsi"/>
              </w:rPr>
              <w:t xml:space="preserve">, </w:t>
            </w:r>
            <w:r w:rsidRPr="00321FDC">
              <w:rPr>
                <w:rFonts w:asciiTheme="minorHAnsi" w:hAnsiTheme="minorHAnsi" w:cstheme="minorHAnsi"/>
              </w:rPr>
              <w:t>niezawodności oraz sporządzenie adekwatnych rysunków</w:t>
            </w:r>
            <w:r w:rsidR="00F77531">
              <w:rPr>
                <w:rFonts w:asciiTheme="minorHAnsi" w:hAnsiTheme="minorHAnsi" w:cstheme="minorHAnsi"/>
              </w:rPr>
              <w:t>,</w:t>
            </w:r>
          </w:p>
          <w:p w14:paraId="1120465B" w14:textId="15499C82" w:rsidR="00321FDC" w:rsidRDefault="00321FDC" w:rsidP="008E2FA3">
            <w:pPr>
              <w:pStyle w:val="Default"/>
              <w:numPr>
                <w:ilvl w:val="0"/>
                <w:numId w:val="156"/>
              </w:numPr>
              <w:spacing w:after="49"/>
              <w:rPr>
                <w:rFonts w:asciiTheme="minorHAnsi" w:hAnsiTheme="minorHAnsi" w:cstheme="minorHAnsi"/>
              </w:rPr>
            </w:pPr>
            <w:r>
              <w:rPr>
                <w:rFonts w:asciiTheme="minorHAnsi" w:hAnsiTheme="minorHAnsi" w:cstheme="minorHAnsi"/>
              </w:rPr>
              <w:t>P</w:t>
            </w:r>
            <w:r w:rsidRPr="00321FDC">
              <w:rPr>
                <w:rFonts w:asciiTheme="minorHAnsi" w:hAnsiTheme="minorHAnsi" w:cstheme="minorHAnsi"/>
              </w:rPr>
              <w:t xml:space="preserve">rzygotowanie koncepcji konfiguracji nowego sprzętu sieciowego uwzględniając aspekt współpracy/integracji z posiadanymi systemami i urządzeniami oraz przedstawione przez administratorów wymagania. Koncepcja wdrożenia poza tradycyjnymi elementami typu reguły filtracji oraz translacji powinna obejmować szczegółowe wdrożenie wszystkich obsługiwanych przez firewall funkcji UTM, tunele VPN (typu </w:t>
            </w:r>
            <w:proofErr w:type="spellStart"/>
            <w:r w:rsidRPr="00321FDC">
              <w:rPr>
                <w:rFonts w:asciiTheme="minorHAnsi" w:hAnsiTheme="minorHAnsi" w:cstheme="minorHAnsi"/>
              </w:rPr>
              <w:t>IPSec</w:t>
            </w:r>
            <w:proofErr w:type="spellEnd"/>
            <w:r w:rsidRPr="00321FDC">
              <w:rPr>
                <w:rFonts w:asciiTheme="minorHAnsi" w:hAnsiTheme="minorHAnsi" w:cstheme="minorHAnsi"/>
              </w:rPr>
              <w:t xml:space="preserve"> oraz SSL)</w:t>
            </w:r>
            <w:r>
              <w:rPr>
                <w:rFonts w:asciiTheme="minorHAnsi" w:hAnsiTheme="minorHAnsi" w:cstheme="minorHAnsi"/>
              </w:rPr>
              <w:t xml:space="preserve"> z uwzględnieniem używanej przez Zamawiającego podwójnej autentykacji MFA</w:t>
            </w:r>
            <w:r w:rsidRPr="00321FDC">
              <w:rPr>
                <w:rFonts w:asciiTheme="minorHAnsi" w:hAnsiTheme="minorHAnsi" w:cstheme="minorHAnsi"/>
              </w:rPr>
              <w:t>, jak również identyfikację użytkowników z wykorzystaniem kont w Active Directory oraz inteligentne balansowanie obciążenia łącz do Internetu</w:t>
            </w:r>
            <w:r w:rsidR="00F77531">
              <w:rPr>
                <w:rFonts w:asciiTheme="minorHAnsi" w:hAnsiTheme="minorHAnsi" w:cstheme="minorHAnsi"/>
              </w:rPr>
              <w:t>,</w:t>
            </w:r>
          </w:p>
          <w:p w14:paraId="2970CBA5" w14:textId="300B7868" w:rsidR="00321FDC" w:rsidRPr="00321FDC" w:rsidRDefault="00321FDC" w:rsidP="008E2FA3">
            <w:pPr>
              <w:pStyle w:val="Default"/>
              <w:numPr>
                <w:ilvl w:val="0"/>
                <w:numId w:val="156"/>
              </w:numPr>
              <w:spacing w:after="49"/>
              <w:rPr>
                <w:rFonts w:asciiTheme="minorHAnsi" w:hAnsiTheme="minorHAnsi" w:cstheme="minorHAnsi"/>
              </w:rPr>
            </w:pPr>
            <w:r>
              <w:rPr>
                <w:rFonts w:asciiTheme="minorHAnsi" w:hAnsiTheme="minorHAnsi" w:cstheme="minorHAnsi"/>
              </w:rPr>
              <w:t>Opracowanie planowanych zmian konfiguracyjnych w zakresie polityk bezpieczeństwa firewall</w:t>
            </w:r>
            <w:r w:rsidR="00F77531">
              <w:rPr>
                <w:rFonts w:asciiTheme="minorHAnsi" w:hAnsiTheme="minorHAnsi" w:cstheme="minorHAnsi"/>
              </w:rPr>
              <w:t>,</w:t>
            </w:r>
          </w:p>
          <w:p w14:paraId="613E6D12" w14:textId="5C2659E4" w:rsidR="00D96E16" w:rsidRDefault="002B796F" w:rsidP="008E2FA3">
            <w:pPr>
              <w:pStyle w:val="Default"/>
              <w:numPr>
                <w:ilvl w:val="0"/>
                <w:numId w:val="156"/>
              </w:numPr>
              <w:spacing w:after="49"/>
              <w:rPr>
                <w:rFonts w:asciiTheme="minorHAnsi" w:hAnsiTheme="minorHAnsi" w:cstheme="minorHAnsi"/>
              </w:rPr>
            </w:pPr>
            <w:r>
              <w:rPr>
                <w:rFonts w:asciiTheme="minorHAnsi" w:hAnsiTheme="minorHAnsi" w:cstheme="minorHAnsi"/>
              </w:rPr>
              <w:t>K</w:t>
            </w:r>
            <w:r w:rsidR="00D96E16" w:rsidRPr="00012161">
              <w:rPr>
                <w:rFonts w:asciiTheme="minorHAnsi" w:hAnsiTheme="minorHAnsi" w:cstheme="minorHAnsi"/>
              </w:rPr>
              <w:t xml:space="preserve">omunikacji między segmentami </w:t>
            </w:r>
            <w:r w:rsidR="00627735">
              <w:rPr>
                <w:rFonts w:asciiTheme="minorHAnsi" w:hAnsiTheme="minorHAnsi" w:cstheme="minorHAnsi"/>
              </w:rPr>
              <w:t xml:space="preserve">sieci </w:t>
            </w:r>
            <w:r w:rsidR="00D96E16" w:rsidRPr="00012161">
              <w:rPr>
                <w:rFonts w:asciiTheme="minorHAnsi" w:hAnsiTheme="minorHAnsi" w:cstheme="minorHAnsi"/>
              </w:rPr>
              <w:t>oraz mechanizmów zabezpieczeń</w:t>
            </w:r>
            <w:r>
              <w:rPr>
                <w:rFonts w:asciiTheme="minorHAnsi" w:hAnsiTheme="minorHAnsi" w:cstheme="minorHAnsi"/>
              </w:rPr>
              <w:t>,</w:t>
            </w:r>
          </w:p>
          <w:p w14:paraId="55BAD214" w14:textId="3958AF0B" w:rsidR="00321FDC" w:rsidRDefault="00F77531" w:rsidP="008E2FA3">
            <w:pPr>
              <w:pStyle w:val="Default"/>
              <w:numPr>
                <w:ilvl w:val="0"/>
                <w:numId w:val="156"/>
              </w:numPr>
              <w:spacing w:after="49"/>
              <w:rPr>
                <w:rFonts w:asciiTheme="minorHAnsi" w:hAnsiTheme="minorHAnsi" w:cstheme="minorHAnsi"/>
              </w:rPr>
            </w:pPr>
            <w:r w:rsidRPr="00F77531">
              <w:rPr>
                <w:rFonts w:asciiTheme="minorHAnsi" w:hAnsiTheme="minorHAnsi" w:cstheme="minorHAnsi"/>
              </w:rPr>
              <w:t>Przygotowanie procedury awaryjnej "</w:t>
            </w:r>
            <w:proofErr w:type="spellStart"/>
            <w:r w:rsidRPr="00F77531">
              <w:rPr>
                <w:rFonts w:asciiTheme="minorHAnsi" w:hAnsiTheme="minorHAnsi" w:cstheme="minorHAnsi"/>
              </w:rPr>
              <w:t>rollback</w:t>
            </w:r>
            <w:proofErr w:type="spellEnd"/>
            <w:r w:rsidRPr="00F77531">
              <w:rPr>
                <w:rFonts w:asciiTheme="minorHAnsi" w:hAnsiTheme="minorHAnsi" w:cstheme="minorHAnsi"/>
              </w:rPr>
              <w:t xml:space="preserve">" na wypadek niepowodzenia </w:t>
            </w:r>
            <w:r>
              <w:rPr>
                <w:rFonts w:asciiTheme="minorHAnsi" w:hAnsiTheme="minorHAnsi" w:cstheme="minorHAnsi"/>
              </w:rPr>
              <w:t xml:space="preserve">lub nieprzewidzianych problemów z </w:t>
            </w:r>
            <w:r w:rsidRPr="00F77531">
              <w:rPr>
                <w:rFonts w:asciiTheme="minorHAnsi" w:hAnsiTheme="minorHAnsi" w:cstheme="minorHAnsi"/>
              </w:rPr>
              <w:t>wdrożeni</w:t>
            </w:r>
            <w:r>
              <w:rPr>
                <w:rFonts w:asciiTheme="minorHAnsi" w:hAnsiTheme="minorHAnsi" w:cstheme="minorHAnsi"/>
              </w:rPr>
              <w:t xml:space="preserve">em urządzeń w kolokacji, </w:t>
            </w:r>
            <w:r w:rsidRPr="00F77531">
              <w:rPr>
                <w:rFonts w:asciiTheme="minorHAnsi" w:hAnsiTheme="minorHAnsi" w:cstheme="minorHAnsi"/>
              </w:rPr>
              <w:t>gwarantujące</w:t>
            </w:r>
            <w:r>
              <w:rPr>
                <w:rFonts w:asciiTheme="minorHAnsi" w:hAnsiTheme="minorHAnsi" w:cstheme="minorHAnsi"/>
              </w:rPr>
              <w:t>j</w:t>
            </w:r>
            <w:r w:rsidRPr="00F77531">
              <w:rPr>
                <w:rFonts w:asciiTheme="minorHAnsi" w:hAnsiTheme="minorHAnsi" w:cstheme="minorHAnsi"/>
              </w:rPr>
              <w:t xml:space="preserve"> szybki powrót do stanu pierwotnego zapewniając podtrzymanie poprawnej pracy usług biznesowych</w:t>
            </w:r>
            <w:r>
              <w:rPr>
                <w:rFonts w:asciiTheme="minorHAnsi" w:hAnsiTheme="minorHAnsi" w:cstheme="minorHAnsi"/>
              </w:rPr>
              <w:t xml:space="preserve"> Zamawiającego,</w:t>
            </w:r>
          </w:p>
          <w:p w14:paraId="07E5B850" w14:textId="49722F4E" w:rsidR="002B796F" w:rsidRPr="00012161" w:rsidRDefault="002B796F" w:rsidP="008E2FA3">
            <w:pPr>
              <w:pStyle w:val="Default"/>
              <w:numPr>
                <w:ilvl w:val="0"/>
                <w:numId w:val="156"/>
              </w:numPr>
              <w:spacing w:after="49"/>
              <w:rPr>
                <w:rFonts w:asciiTheme="minorHAnsi" w:hAnsiTheme="minorHAnsi" w:cstheme="minorHAnsi"/>
              </w:rPr>
            </w:pPr>
            <w:r>
              <w:rPr>
                <w:rFonts w:asciiTheme="minorHAnsi" w:hAnsiTheme="minorHAnsi" w:cstheme="minorHAnsi"/>
              </w:rPr>
              <w:lastRenderedPageBreak/>
              <w:t>Inne zmiany konfiguracyjne.</w:t>
            </w:r>
          </w:p>
          <w:p w14:paraId="32EB2F7F" w14:textId="5B6FD0A0" w:rsidR="00D96E16" w:rsidRPr="00F77531" w:rsidRDefault="00F77531" w:rsidP="00FD7834">
            <w:pPr>
              <w:pStyle w:val="Default"/>
              <w:spacing w:after="49"/>
              <w:rPr>
                <w:rFonts w:asciiTheme="minorHAnsi" w:hAnsiTheme="minorHAnsi" w:cstheme="minorHAnsi"/>
                <w:b/>
                <w:bCs/>
              </w:rPr>
            </w:pPr>
            <w:r>
              <w:rPr>
                <w:rFonts w:asciiTheme="minorHAnsi" w:hAnsiTheme="minorHAnsi" w:cstheme="minorHAnsi"/>
                <w:b/>
                <w:bCs/>
              </w:rPr>
              <w:t xml:space="preserve">II. </w:t>
            </w:r>
            <w:r w:rsidR="00627735" w:rsidRPr="00F77531">
              <w:rPr>
                <w:rFonts w:asciiTheme="minorHAnsi" w:hAnsiTheme="minorHAnsi" w:cstheme="minorHAnsi"/>
                <w:b/>
                <w:bCs/>
              </w:rPr>
              <w:t xml:space="preserve">Wdrożenie: </w:t>
            </w:r>
          </w:p>
          <w:p w14:paraId="10FC0F5D" w14:textId="36E9EC79" w:rsidR="00F77531" w:rsidRDefault="00F77531" w:rsidP="001123C6">
            <w:pPr>
              <w:pStyle w:val="Default"/>
              <w:numPr>
                <w:ilvl w:val="0"/>
                <w:numId w:val="152"/>
              </w:numPr>
              <w:spacing w:after="49"/>
              <w:ind w:left="344"/>
              <w:rPr>
                <w:rFonts w:asciiTheme="minorHAnsi" w:hAnsiTheme="minorHAnsi" w:cstheme="minorHAnsi"/>
              </w:rPr>
            </w:pPr>
            <w:r w:rsidRPr="00F77531">
              <w:rPr>
                <w:rFonts w:asciiTheme="minorHAnsi" w:hAnsiTheme="minorHAnsi" w:cstheme="minorHAnsi"/>
              </w:rPr>
              <w:t xml:space="preserve">Wdrożenie </w:t>
            </w:r>
            <w:proofErr w:type="spellStart"/>
            <w:r w:rsidRPr="00F77531">
              <w:rPr>
                <w:rFonts w:asciiTheme="minorHAnsi" w:hAnsiTheme="minorHAnsi" w:cstheme="minorHAnsi"/>
              </w:rPr>
              <w:t>firewalla</w:t>
            </w:r>
            <w:proofErr w:type="spellEnd"/>
            <w:r w:rsidRPr="00F77531">
              <w:rPr>
                <w:rFonts w:asciiTheme="minorHAnsi" w:hAnsiTheme="minorHAnsi" w:cstheme="minorHAnsi"/>
              </w:rPr>
              <w:t xml:space="preserve"> UTM, przełącznika na styku z Internetem z uwzględnieniem wszystkich przedstawionych wymagań i zaakceptowanej przez Zamawiającego koncepcji. Należy w szczególności wykonać:</w:t>
            </w:r>
          </w:p>
          <w:p w14:paraId="50B5C732" w14:textId="35BAB4D0" w:rsidR="00F77531" w:rsidRPr="00F77531" w:rsidRDefault="00F77531" w:rsidP="001123C6">
            <w:pPr>
              <w:pStyle w:val="Default"/>
              <w:numPr>
                <w:ilvl w:val="0"/>
                <w:numId w:val="153"/>
              </w:numPr>
              <w:spacing w:after="49"/>
              <w:rPr>
                <w:rFonts w:asciiTheme="minorHAnsi" w:hAnsiTheme="minorHAnsi" w:cstheme="minorHAnsi"/>
              </w:rPr>
            </w:pPr>
            <w:r w:rsidRPr="00F77531">
              <w:rPr>
                <w:rFonts w:asciiTheme="minorHAnsi" w:hAnsiTheme="minorHAnsi" w:cstheme="minorHAnsi"/>
              </w:rPr>
              <w:t xml:space="preserve">Instalacja i montaż nowych urządzeń UTM i </w:t>
            </w:r>
            <w:proofErr w:type="spellStart"/>
            <w:r w:rsidRPr="00F77531">
              <w:rPr>
                <w:rFonts w:asciiTheme="minorHAnsi" w:hAnsiTheme="minorHAnsi" w:cstheme="minorHAnsi"/>
              </w:rPr>
              <w:t>switch</w:t>
            </w:r>
            <w:proofErr w:type="spellEnd"/>
            <w:r w:rsidRPr="00F77531">
              <w:rPr>
                <w:rFonts w:asciiTheme="minorHAnsi" w:hAnsiTheme="minorHAnsi" w:cstheme="minorHAnsi"/>
              </w:rPr>
              <w:t xml:space="preserve"> w szafie serwerowej</w:t>
            </w:r>
            <w:r w:rsidR="001123C6">
              <w:rPr>
                <w:rFonts w:asciiTheme="minorHAnsi" w:hAnsiTheme="minorHAnsi" w:cstheme="minorHAnsi"/>
              </w:rPr>
              <w:t xml:space="preserve"> oraz wykonanie wszystkich wymaganych połączeń kablowych,</w:t>
            </w:r>
          </w:p>
          <w:p w14:paraId="30E62E77" w14:textId="6BE15020" w:rsidR="00F77531" w:rsidRPr="00F77531" w:rsidRDefault="00F77531" w:rsidP="001123C6">
            <w:pPr>
              <w:pStyle w:val="Default"/>
              <w:numPr>
                <w:ilvl w:val="0"/>
                <w:numId w:val="153"/>
              </w:numPr>
              <w:spacing w:after="49"/>
              <w:rPr>
                <w:rFonts w:asciiTheme="minorHAnsi" w:hAnsiTheme="minorHAnsi" w:cstheme="minorHAnsi"/>
              </w:rPr>
            </w:pPr>
            <w:r>
              <w:rPr>
                <w:rFonts w:asciiTheme="minorHAnsi" w:hAnsiTheme="minorHAnsi" w:cstheme="minorHAnsi"/>
              </w:rPr>
              <w:t>K</w:t>
            </w:r>
            <w:r w:rsidRPr="00012161">
              <w:rPr>
                <w:rFonts w:asciiTheme="minorHAnsi" w:hAnsiTheme="minorHAnsi" w:cstheme="minorHAnsi"/>
              </w:rPr>
              <w:t>onfiguracj</w:t>
            </w:r>
            <w:r>
              <w:rPr>
                <w:rFonts w:asciiTheme="minorHAnsi" w:hAnsiTheme="minorHAnsi" w:cstheme="minorHAnsi"/>
              </w:rPr>
              <w:t xml:space="preserve">ę w celu dostosowania do zmian konfiguracyjnych związanych z kolokacją, z uwzględnieniem </w:t>
            </w:r>
            <w:r w:rsidRPr="00F77531">
              <w:rPr>
                <w:rFonts w:asciiTheme="minorHAnsi" w:hAnsiTheme="minorHAnsi" w:cstheme="minorHAnsi"/>
              </w:rPr>
              <w:t xml:space="preserve">routingów statycznych na urządzeniach a w razie potrzeby wdrożenia routingu dynamicznego (OSPF, BGP), jeśli zaproponowana koncepcja sieci WAN będzie tego wymagać (sieci WAN typu „Hub and </w:t>
            </w:r>
            <w:proofErr w:type="spellStart"/>
            <w:r w:rsidRPr="00F77531">
              <w:rPr>
                <w:rFonts w:asciiTheme="minorHAnsi" w:hAnsiTheme="minorHAnsi" w:cstheme="minorHAnsi"/>
              </w:rPr>
              <w:t>Spoke</w:t>
            </w:r>
            <w:proofErr w:type="spellEnd"/>
            <w:r w:rsidRPr="00F77531">
              <w:rPr>
                <w:rFonts w:asciiTheme="minorHAnsi" w:hAnsiTheme="minorHAnsi" w:cstheme="minorHAnsi"/>
              </w:rPr>
              <w:t xml:space="preserve">”, </w:t>
            </w:r>
            <w:proofErr w:type="spellStart"/>
            <w:r w:rsidRPr="00F77531">
              <w:rPr>
                <w:rFonts w:asciiTheme="minorHAnsi" w:hAnsiTheme="minorHAnsi" w:cstheme="minorHAnsi"/>
              </w:rPr>
              <w:t>Leaf</w:t>
            </w:r>
            <w:proofErr w:type="spellEnd"/>
            <w:r w:rsidRPr="00F77531">
              <w:rPr>
                <w:rFonts w:asciiTheme="minorHAnsi" w:hAnsiTheme="minorHAnsi" w:cstheme="minorHAnsi"/>
              </w:rPr>
              <w:t xml:space="preserve"> and </w:t>
            </w:r>
            <w:proofErr w:type="spellStart"/>
            <w:r w:rsidRPr="00F77531">
              <w:rPr>
                <w:rFonts w:asciiTheme="minorHAnsi" w:hAnsiTheme="minorHAnsi" w:cstheme="minorHAnsi"/>
              </w:rPr>
              <w:t>Spine</w:t>
            </w:r>
            <w:proofErr w:type="spellEnd"/>
            <w:r w:rsidRPr="00F77531">
              <w:rPr>
                <w:rFonts w:asciiTheme="minorHAnsi" w:hAnsiTheme="minorHAnsi" w:cstheme="minorHAnsi"/>
              </w:rPr>
              <w:t xml:space="preserve">”, </w:t>
            </w:r>
            <w:proofErr w:type="spellStart"/>
            <w:r w:rsidRPr="00F77531">
              <w:rPr>
                <w:rFonts w:asciiTheme="minorHAnsi" w:hAnsiTheme="minorHAnsi" w:cstheme="minorHAnsi"/>
              </w:rPr>
              <w:t>eVPN</w:t>
            </w:r>
            <w:proofErr w:type="spellEnd"/>
            <w:r w:rsidRPr="00F77531">
              <w:rPr>
                <w:rFonts w:asciiTheme="minorHAnsi" w:hAnsiTheme="minorHAnsi" w:cstheme="minorHAnsi"/>
              </w:rPr>
              <w:t>)</w:t>
            </w:r>
            <w:r>
              <w:rPr>
                <w:rFonts w:asciiTheme="minorHAnsi" w:hAnsiTheme="minorHAnsi" w:cstheme="minorHAnsi"/>
              </w:rPr>
              <w:t>,</w:t>
            </w:r>
            <w:r w:rsidRPr="00F77531">
              <w:rPr>
                <w:rFonts w:asciiTheme="minorHAnsi" w:hAnsiTheme="minorHAnsi" w:cstheme="minorHAnsi"/>
              </w:rPr>
              <w:t xml:space="preserve"> </w:t>
            </w:r>
          </w:p>
          <w:p w14:paraId="591EF7FE" w14:textId="77777777" w:rsidR="00F77531" w:rsidRDefault="00F77531" w:rsidP="001123C6">
            <w:pPr>
              <w:pStyle w:val="Default"/>
              <w:numPr>
                <w:ilvl w:val="0"/>
                <w:numId w:val="153"/>
              </w:numPr>
              <w:spacing w:after="49"/>
              <w:rPr>
                <w:rFonts w:asciiTheme="minorHAnsi" w:hAnsiTheme="minorHAnsi" w:cstheme="minorHAnsi"/>
              </w:rPr>
            </w:pPr>
            <w:r w:rsidRPr="00F77531">
              <w:rPr>
                <w:rFonts w:asciiTheme="minorHAnsi" w:hAnsiTheme="minorHAnsi" w:cstheme="minorHAnsi"/>
              </w:rPr>
              <w:t xml:space="preserve">Integracja </w:t>
            </w:r>
            <w:proofErr w:type="spellStart"/>
            <w:r w:rsidRPr="00F77531">
              <w:rPr>
                <w:rFonts w:asciiTheme="minorHAnsi" w:hAnsiTheme="minorHAnsi" w:cstheme="minorHAnsi"/>
              </w:rPr>
              <w:t>firewalla</w:t>
            </w:r>
            <w:proofErr w:type="spellEnd"/>
            <w:r w:rsidRPr="00F77531">
              <w:rPr>
                <w:rFonts w:asciiTheme="minorHAnsi" w:hAnsiTheme="minorHAnsi" w:cstheme="minorHAnsi"/>
              </w:rPr>
              <w:t xml:space="preserve"> z systemem autoryzacji Microsoft Active Directory w trybie transparentnym lub przy użyciu dedykowanych agentów, tak aby możliwa była identyfikacja użytkowników przy pomocy SSO (polityka bezpieczeństwa winna być zbudowana w oparciu o grupy użytkowników). Jeśli będzie wymagana dodatkowa instalacja agentów SSO oraz rekonfiguracja polis GPO w AD należy wykonać to w sposób kompleksowy.</w:t>
            </w:r>
          </w:p>
          <w:p w14:paraId="25A11E9E" w14:textId="5C452CE0" w:rsidR="00F77531" w:rsidRDefault="00F77531" w:rsidP="001123C6">
            <w:pPr>
              <w:pStyle w:val="Default"/>
              <w:numPr>
                <w:ilvl w:val="0"/>
                <w:numId w:val="153"/>
              </w:numPr>
              <w:spacing w:after="49"/>
              <w:rPr>
                <w:rFonts w:asciiTheme="minorHAnsi" w:hAnsiTheme="minorHAnsi" w:cstheme="minorHAnsi"/>
              </w:rPr>
            </w:pPr>
            <w:r w:rsidRPr="00F77531">
              <w:rPr>
                <w:rFonts w:asciiTheme="minorHAnsi" w:hAnsiTheme="minorHAnsi" w:cstheme="minorHAnsi"/>
              </w:rPr>
              <w:t>Konfiguracja</w:t>
            </w:r>
            <w:r>
              <w:rPr>
                <w:rFonts w:asciiTheme="minorHAnsi" w:hAnsiTheme="minorHAnsi" w:cstheme="minorHAnsi"/>
              </w:rPr>
              <w:t xml:space="preserve"> </w:t>
            </w:r>
            <w:r w:rsidRPr="00F77531">
              <w:rPr>
                <w:rFonts w:asciiTheme="minorHAnsi" w:hAnsiTheme="minorHAnsi" w:cstheme="minorHAnsi"/>
              </w:rPr>
              <w:t xml:space="preserve">dostępu zdalnego VPN (VPN Client, portal </w:t>
            </w:r>
            <w:proofErr w:type="spellStart"/>
            <w:r w:rsidRPr="00F77531">
              <w:rPr>
                <w:rFonts w:asciiTheme="minorHAnsi" w:hAnsiTheme="minorHAnsi" w:cstheme="minorHAnsi"/>
              </w:rPr>
              <w:t>WebVPN</w:t>
            </w:r>
            <w:proofErr w:type="spellEnd"/>
            <w:r w:rsidRPr="00F77531">
              <w:rPr>
                <w:rFonts w:asciiTheme="minorHAnsi" w:hAnsiTheme="minorHAnsi" w:cstheme="minorHAnsi"/>
              </w:rPr>
              <w:t xml:space="preserve">) z użyciem autoryzacji </w:t>
            </w:r>
            <w:r>
              <w:rPr>
                <w:rFonts w:asciiTheme="minorHAnsi" w:hAnsiTheme="minorHAnsi" w:cstheme="minorHAnsi"/>
              </w:rPr>
              <w:t xml:space="preserve">MFA, </w:t>
            </w:r>
            <w:r w:rsidRPr="00F77531">
              <w:rPr>
                <w:rFonts w:asciiTheme="minorHAnsi" w:hAnsiTheme="minorHAnsi" w:cstheme="minorHAnsi"/>
              </w:rPr>
              <w:t>przy pomocy certyfikatów oraz różnych poziomów dostępu dla różnych grup użytkowników AD</w:t>
            </w:r>
            <w:r w:rsidR="001123C6">
              <w:rPr>
                <w:rFonts w:asciiTheme="minorHAnsi" w:hAnsiTheme="minorHAnsi" w:cstheme="minorHAnsi"/>
              </w:rPr>
              <w:t>.</w:t>
            </w:r>
          </w:p>
          <w:p w14:paraId="5300B959" w14:textId="7CA9E38D" w:rsidR="001123C6" w:rsidRPr="001123C6" w:rsidRDefault="001123C6" w:rsidP="001123C6">
            <w:pPr>
              <w:pStyle w:val="Default"/>
              <w:spacing w:after="49"/>
              <w:rPr>
                <w:rFonts w:asciiTheme="minorHAnsi" w:hAnsiTheme="minorHAnsi" w:cstheme="minorHAnsi"/>
              </w:rPr>
            </w:pPr>
            <w:r>
              <w:rPr>
                <w:rFonts w:asciiTheme="minorHAnsi" w:hAnsiTheme="minorHAnsi" w:cstheme="minorHAnsi"/>
              </w:rPr>
              <w:t xml:space="preserve">2. </w:t>
            </w:r>
            <w:r w:rsidRPr="001123C6">
              <w:rPr>
                <w:rFonts w:asciiTheme="minorHAnsi" w:hAnsiTheme="minorHAnsi" w:cstheme="minorHAnsi"/>
              </w:rPr>
              <w:t xml:space="preserve">Wykonania rekonfiguracji innych urządzeń i systemów w sieci w celu poprawnej współpracy z wdrażanymi urządzeniami sieciowymi (uruchomienie agregacji portów LACP, rekonfiguracja STP, integracja z AD </w:t>
            </w:r>
            <w:proofErr w:type="spellStart"/>
            <w:r w:rsidRPr="001123C6">
              <w:rPr>
                <w:rFonts w:asciiTheme="minorHAnsi" w:hAnsiTheme="minorHAnsi" w:cstheme="minorHAnsi"/>
              </w:rPr>
              <w:t>itp</w:t>
            </w:r>
            <w:proofErr w:type="spellEnd"/>
            <w:r w:rsidRPr="001123C6">
              <w:rPr>
                <w:rFonts w:asciiTheme="minorHAnsi" w:hAnsiTheme="minorHAnsi" w:cstheme="minorHAnsi"/>
              </w:rPr>
              <w:t xml:space="preserve">). </w:t>
            </w:r>
          </w:p>
          <w:p w14:paraId="5DD36698" w14:textId="5145B4C7" w:rsidR="001123C6" w:rsidRPr="001123C6" w:rsidRDefault="001123C6" w:rsidP="001123C6">
            <w:pPr>
              <w:pStyle w:val="Default"/>
              <w:spacing w:after="49"/>
              <w:rPr>
                <w:rFonts w:asciiTheme="minorHAnsi" w:hAnsiTheme="minorHAnsi" w:cstheme="minorHAnsi"/>
              </w:rPr>
            </w:pPr>
            <w:r>
              <w:rPr>
                <w:rFonts w:asciiTheme="minorHAnsi" w:hAnsiTheme="minorHAnsi" w:cstheme="minorHAnsi"/>
              </w:rPr>
              <w:t xml:space="preserve">3. </w:t>
            </w:r>
            <w:r w:rsidRPr="001123C6">
              <w:rPr>
                <w:rFonts w:asciiTheme="minorHAnsi" w:hAnsiTheme="minorHAnsi" w:cstheme="minorHAnsi"/>
              </w:rPr>
              <w:t>Uruchomienie wszystkich usług świadczonych przez przenoszone do kolokacji urządzenia oraz wirtualne maszyny wraz z gwarancją poprawności ich działania</w:t>
            </w:r>
            <w:r>
              <w:rPr>
                <w:rFonts w:asciiTheme="minorHAnsi" w:hAnsiTheme="minorHAnsi" w:cstheme="minorHAnsi"/>
              </w:rPr>
              <w:t>.</w:t>
            </w:r>
          </w:p>
          <w:p w14:paraId="670A18A7" w14:textId="77777777" w:rsidR="001123C6" w:rsidRDefault="001123C6" w:rsidP="001123C6">
            <w:pPr>
              <w:pStyle w:val="Default"/>
              <w:spacing w:after="49"/>
              <w:rPr>
                <w:rFonts w:asciiTheme="minorHAnsi" w:hAnsiTheme="minorHAnsi" w:cstheme="minorHAnsi"/>
              </w:rPr>
            </w:pPr>
            <w:r>
              <w:rPr>
                <w:rFonts w:asciiTheme="minorHAnsi" w:hAnsiTheme="minorHAnsi" w:cstheme="minorHAnsi"/>
              </w:rPr>
              <w:t xml:space="preserve">4. </w:t>
            </w:r>
            <w:r w:rsidRPr="001123C6">
              <w:rPr>
                <w:rFonts w:asciiTheme="minorHAnsi" w:hAnsiTheme="minorHAnsi" w:cstheme="minorHAnsi"/>
              </w:rPr>
              <w:t xml:space="preserve">Wykonania testów niezawodności i odporności na różne awarie i scenariusze zdarzeń (awaria linku, urządzenia, zapętlenie ruchu w </w:t>
            </w:r>
            <w:proofErr w:type="spellStart"/>
            <w:r w:rsidRPr="001123C6">
              <w:rPr>
                <w:rFonts w:asciiTheme="minorHAnsi" w:hAnsiTheme="minorHAnsi" w:cstheme="minorHAnsi"/>
              </w:rPr>
              <w:t>switchu</w:t>
            </w:r>
            <w:proofErr w:type="spellEnd"/>
            <w:r w:rsidRPr="001123C6">
              <w:rPr>
                <w:rFonts w:asciiTheme="minorHAnsi" w:hAnsiTheme="minorHAnsi" w:cstheme="minorHAnsi"/>
              </w:rPr>
              <w:t xml:space="preserve"> w dowolnej strefie, awaria dowolnego portu w firewallu, awaria dowolnego łącza do Internetu).</w:t>
            </w:r>
          </w:p>
          <w:p w14:paraId="42325CA5" w14:textId="77777777" w:rsidR="00B35723" w:rsidRDefault="001123C6" w:rsidP="00B35723">
            <w:pPr>
              <w:pStyle w:val="Default"/>
              <w:spacing w:after="49"/>
              <w:rPr>
                <w:rFonts w:asciiTheme="minorHAnsi" w:hAnsiTheme="minorHAnsi" w:cstheme="minorHAnsi"/>
              </w:rPr>
            </w:pPr>
            <w:r>
              <w:rPr>
                <w:rFonts w:asciiTheme="minorHAnsi" w:hAnsiTheme="minorHAnsi" w:cstheme="minorHAnsi"/>
              </w:rPr>
              <w:t xml:space="preserve">5. </w:t>
            </w:r>
            <w:r w:rsidR="00D96E16" w:rsidRPr="00012161">
              <w:rPr>
                <w:rFonts w:asciiTheme="minorHAnsi" w:hAnsiTheme="minorHAnsi" w:cstheme="minorHAnsi"/>
              </w:rPr>
              <w:t xml:space="preserve">Uruchomienie </w:t>
            </w:r>
            <w:r>
              <w:rPr>
                <w:rFonts w:asciiTheme="minorHAnsi" w:hAnsiTheme="minorHAnsi" w:cstheme="minorHAnsi"/>
              </w:rPr>
              <w:t xml:space="preserve">innych </w:t>
            </w:r>
            <w:r w:rsidR="00D96E16" w:rsidRPr="00012161">
              <w:rPr>
                <w:rFonts w:asciiTheme="minorHAnsi" w:hAnsiTheme="minorHAnsi" w:cstheme="minorHAnsi"/>
              </w:rPr>
              <w:t>rekomendowanych mechanizmów bezpieczeństwa</w:t>
            </w:r>
            <w:r w:rsidR="002B796F">
              <w:rPr>
                <w:rFonts w:asciiTheme="minorHAnsi" w:hAnsiTheme="minorHAnsi" w:cstheme="minorHAnsi"/>
              </w:rPr>
              <w:t>.</w:t>
            </w:r>
          </w:p>
          <w:p w14:paraId="278F033B" w14:textId="3E5A2DD7" w:rsidR="00B35723" w:rsidRPr="00012161" w:rsidRDefault="00B35723" w:rsidP="001123C6">
            <w:pPr>
              <w:pStyle w:val="Default"/>
              <w:spacing w:after="49"/>
              <w:rPr>
                <w:rFonts w:asciiTheme="minorHAnsi" w:hAnsiTheme="minorHAnsi" w:cstheme="minorHAnsi"/>
              </w:rPr>
            </w:pPr>
            <w:r>
              <w:rPr>
                <w:rFonts w:asciiTheme="minorHAnsi" w:hAnsiTheme="minorHAnsi" w:cstheme="minorHAnsi"/>
              </w:rPr>
              <w:t xml:space="preserve">6. </w:t>
            </w:r>
            <w:r w:rsidRPr="00482ABE">
              <w:rPr>
                <w:rFonts w:asciiTheme="minorHAnsi" w:hAnsiTheme="minorHAnsi" w:cstheme="minorHAnsi"/>
              </w:rPr>
              <w:t>Po zakończeniu prac, Wykonawca przeka</w:t>
            </w:r>
            <w:r w:rsidR="008E2FA3">
              <w:rPr>
                <w:rFonts w:asciiTheme="minorHAnsi" w:hAnsiTheme="minorHAnsi" w:cstheme="minorHAnsi"/>
              </w:rPr>
              <w:t>że</w:t>
            </w:r>
            <w:r w:rsidRPr="00482ABE">
              <w:rPr>
                <w:rFonts w:asciiTheme="minorHAnsi" w:hAnsiTheme="minorHAnsi" w:cstheme="minorHAnsi"/>
              </w:rPr>
              <w:t xml:space="preserve"> Zamawiającemu dokumentację wraz z plikami konfiguracyjnymi, które dotyczą przedmiotu zamówienia. Dokumentacja musi zawierać opis wykonanych prac konfiguracyjnych, w celu umożliwienia odtworzenia konfiguracji systemu</w:t>
            </w:r>
            <w:r>
              <w:rPr>
                <w:rFonts w:asciiTheme="minorHAnsi" w:hAnsiTheme="minorHAnsi" w:cstheme="minorHAnsi"/>
              </w:rPr>
              <w:t xml:space="preserve"> </w:t>
            </w:r>
            <w:r w:rsidRPr="00482ABE">
              <w:rPr>
                <w:rFonts w:asciiTheme="minorHAnsi" w:hAnsiTheme="minorHAnsi" w:cstheme="minorHAnsi"/>
              </w:rPr>
              <w:t>(zgodnym z niniejszą specyfikacją). Dostarczona dokumentacja musi być dostarczona w wersji elektronicznej edytowalnej.</w:t>
            </w:r>
          </w:p>
          <w:p w14:paraId="41C96CB4" w14:textId="77777777" w:rsidR="00D96E16" w:rsidRPr="0030303F" w:rsidRDefault="00D96E16" w:rsidP="00FD7834">
            <w:pPr>
              <w:pStyle w:val="Default"/>
              <w:spacing w:after="49"/>
              <w:rPr>
                <w:rFonts w:asciiTheme="minorHAnsi" w:hAnsiTheme="minorHAnsi" w:cstheme="minorHAnsi"/>
              </w:rPr>
            </w:pPr>
          </w:p>
        </w:tc>
      </w:tr>
      <w:tr w:rsidR="00D96E16" w:rsidRPr="0030303F" w14:paraId="283CA287" w14:textId="77777777" w:rsidTr="00FD7834">
        <w:tc>
          <w:tcPr>
            <w:tcW w:w="2802" w:type="dxa"/>
            <w:tcBorders>
              <w:top w:val="single" w:sz="4" w:space="0" w:color="auto"/>
              <w:left w:val="single" w:sz="4" w:space="0" w:color="auto"/>
              <w:bottom w:val="single" w:sz="4" w:space="0" w:color="auto"/>
              <w:right w:val="single" w:sz="4" w:space="0" w:color="auto"/>
            </w:tcBorders>
            <w:vAlign w:val="center"/>
            <w:hideMark/>
          </w:tcPr>
          <w:p w14:paraId="2AE85A9D" w14:textId="77777777" w:rsidR="0018562B" w:rsidRDefault="0018562B" w:rsidP="00FD7834">
            <w:pPr>
              <w:pStyle w:val="Default"/>
              <w:spacing w:after="49"/>
              <w:rPr>
                <w:rFonts w:asciiTheme="minorHAnsi" w:hAnsiTheme="minorHAnsi" w:cstheme="minorHAnsi"/>
                <w:b/>
                <w:bCs/>
              </w:rPr>
            </w:pPr>
          </w:p>
          <w:p w14:paraId="527ED392" w14:textId="3F9AA63D" w:rsidR="00D96E16" w:rsidRPr="0030303F" w:rsidRDefault="00D96E16" w:rsidP="00FD7834">
            <w:pPr>
              <w:pStyle w:val="Default"/>
              <w:spacing w:after="49"/>
              <w:rPr>
                <w:rFonts w:asciiTheme="minorHAnsi" w:hAnsiTheme="minorHAnsi" w:cstheme="minorHAnsi"/>
                <w:b/>
                <w:bCs/>
              </w:rPr>
            </w:pPr>
            <w:r w:rsidRPr="00012161">
              <w:rPr>
                <w:rFonts w:asciiTheme="minorHAnsi" w:hAnsiTheme="minorHAnsi" w:cstheme="minorHAnsi"/>
                <w:b/>
                <w:bCs/>
              </w:rPr>
              <w:t>Wymagania</w:t>
            </w:r>
          </w:p>
        </w:tc>
        <w:tc>
          <w:tcPr>
            <w:tcW w:w="11340" w:type="dxa"/>
            <w:tcBorders>
              <w:top w:val="single" w:sz="4" w:space="0" w:color="auto"/>
              <w:left w:val="single" w:sz="4" w:space="0" w:color="auto"/>
              <w:bottom w:val="single" w:sz="4" w:space="0" w:color="auto"/>
              <w:right w:val="single" w:sz="4" w:space="0" w:color="auto"/>
            </w:tcBorders>
            <w:vAlign w:val="center"/>
          </w:tcPr>
          <w:p w14:paraId="1709C227" w14:textId="77777777" w:rsidR="009A4FE0" w:rsidRDefault="009A4FE0" w:rsidP="009A4FE0">
            <w:pPr>
              <w:pStyle w:val="Default"/>
              <w:spacing w:after="49"/>
              <w:ind w:left="202"/>
              <w:rPr>
                <w:rFonts w:asciiTheme="minorHAnsi" w:hAnsiTheme="minorHAnsi" w:cstheme="minorHAnsi"/>
              </w:rPr>
            </w:pPr>
          </w:p>
          <w:p w14:paraId="632C7CB8" w14:textId="05AB4885" w:rsidR="001123C6" w:rsidRDefault="001123C6" w:rsidP="008E2FA3">
            <w:pPr>
              <w:pStyle w:val="Default"/>
              <w:numPr>
                <w:ilvl w:val="3"/>
                <w:numId w:val="156"/>
              </w:numPr>
              <w:spacing w:after="49"/>
              <w:ind w:left="202" w:hanging="218"/>
              <w:rPr>
                <w:rFonts w:asciiTheme="minorHAnsi" w:hAnsiTheme="minorHAnsi" w:cstheme="minorHAnsi"/>
              </w:rPr>
            </w:pPr>
            <w:r w:rsidRPr="001123C6">
              <w:rPr>
                <w:rFonts w:asciiTheme="minorHAnsi" w:hAnsiTheme="minorHAnsi" w:cstheme="minorHAnsi"/>
              </w:rPr>
              <w:t xml:space="preserve">Prace wdrożeniowe muszą być wykonane </w:t>
            </w:r>
            <w:r w:rsidR="00625025">
              <w:rPr>
                <w:rFonts w:asciiTheme="minorHAnsi" w:hAnsiTheme="minorHAnsi" w:cstheme="minorHAnsi"/>
              </w:rPr>
              <w:t xml:space="preserve">przez </w:t>
            </w:r>
            <w:r w:rsidRPr="001123C6">
              <w:rPr>
                <w:rFonts w:asciiTheme="minorHAnsi" w:hAnsiTheme="minorHAnsi" w:cstheme="minorHAnsi"/>
              </w:rPr>
              <w:t>zespół inżynierów sieciowych</w:t>
            </w:r>
            <w:r w:rsidR="00625025">
              <w:rPr>
                <w:rFonts w:asciiTheme="minorHAnsi" w:hAnsiTheme="minorHAnsi" w:cstheme="minorHAnsi"/>
              </w:rPr>
              <w:t xml:space="preserve"> Wykonawcy</w:t>
            </w:r>
            <w:r w:rsidRPr="001123C6">
              <w:rPr>
                <w:rFonts w:asciiTheme="minorHAnsi" w:hAnsiTheme="minorHAnsi" w:cstheme="minorHAnsi"/>
              </w:rPr>
              <w:t xml:space="preserve"> (co najmniej dwóch </w:t>
            </w:r>
            <w:r w:rsidR="00625025">
              <w:rPr>
                <w:rFonts w:asciiTheme="minorHAnsi" w:hAnsiTheme="minorHAnsi" w:cstheme="minorHAnsi"/>
              </w:rPr>
              <w:t xml:space="preserve">pracowników </w:t>
            </w:r>
            <w:r w:rsidRPr="001123C6">
              <w:rPr>
                <w:rFonts w:asciiTheme="minorHAnsi" w:hAnsiTheme="minorHAnsi" w:cstheme="minorHAnsi"/>
              </w:rPr>
              <w:t>dla zapewnienia zastępstwa w przypadku zdarzeń losowych), spełniającego następujące wymagania:</w:t>
            </w:r>
          </w:p>
          <w:p w14:paraId="7CA5DF83" w14:textId="00FB3384" w:rsidR="001123C6" w:rsidRDefault="001123C6" w:rsidP="001123C6">
            <w:pPr>
              <w:pStyle w:val="Default"/>
              <w:spacing w:after="49"/>
              <w:ind w:left="344"/>
              <w:rPr>
                <w:rFonts w:asciiTheme="minorHAnsi" w:hAnsiTheme="minorHAnsi" w:cstheme="minorHAnsi"/>
              </w:rPr>
            </w:pPr>
            <w:r w:rsidRPr="001123C6">
              <w:rPr>
                <w:rFonts w:asciiTheme="minorHAnsi" w:hAnsiTheme="minorHAnsi" w:cstheme="minorHAnsi"/>
              </w:rPr>
              <w:t xml:space="preserve">a) posiadać co najmniej 10 lat doświadczenia we wdrażaniu sieci komputerowych i systemów bezpieczeństwa typu zapory </w:t>
            </w:r>
            <w:r>
              <w:rPr>
                <w:rFonts w:asciiTheme="minorHAnsi" w:hAnsiTheme="minorHAnsi" w:cstheme="minorHAnsi"/>
              </w:rPr>
              <w:t>firewall</w:t>
            </w:r>
            <w:r w:rsidRPr="001123C6">
              <w:rPr>
                <w:rFonts w:asciiTheme="minorHAnsi" w:hAnsiTheme="minorHAnsi" w:cstheme="minorHAnsi"/>
              </w:rPr>
              <w:t xml:space="preserve"> oraz bardzo dobra </w:t>
            </w:r>
            <w:proofErr w:type="gramStart"/>
            <w:r w:rsidRPr="001123C6">
              <w:rPr>
                <w:rFonts w:asciiTheme="minorHAnsi" w:hAnsiTheme="minorHAnsi" w:cstheme="minorHAnsi"/>
              </w:rPr>
              <w:t>znajomość  bezpieczeństwa</w:t>
            </w:r>
            <w:proofErr w:type="gramEnd"/>
            <w:r w:rsidRPr="001123C6">
              <w:rPr>
                <w:rFonts w:asciiTheme="minorHAnsi" w:hAnsiTheme="minorHAnsi" w:cstheme="minorHAnsi"/>
              </w:rPr>
              <w:t xml:space="preserve"> sieciowego</w:t>
            </w:r>
            <w:r>
              <w:rPr>
                <w:rFonts w:asciiTheme="minorHAnsi" w:hAnsiTheme="minorHAnsi" w:cstheme="minorHAnsi"/>
              </w:rPr>
              <w:t>,</w:t>
            </w:r>
          </w:p>
          <w:p w14:paraId="5402A13F" w14:textId="3FF3F34B" w:rsidR="001123C6" w:rsidRDefault="001123C6" w:rsidP="001123C6">
            <w:pPr>
              <w:pStyle w:val="Default"/>
              <w:spacing w:after="49"/>
              <w:ind w:left="344"/>
              <w:rPr>
                <w:rFonts w:asciiTheme="minorHAnsi" w:hAnsiTheme="minorHAnsi" w:cstheme="minorHAnsi"/>
              </w:rPr>
            </w:pPr>
            <w:r w:rsidRPr="001123C6">
              <w:rPr>
                <w:rFonts w:asciiTheme="minorHAnsi" w:hAnsiTheme="minorHAnsi" w:cstheme="minorHAnsi"/>
              </w:rPr>
              <w:t xml:space="preserve">b) posiadać certyfikat eksperta/specjalisty </w:t>
            </w:r>
            <w:proofErr w:type="spellStart"/>
            <w:r w:rsidRPr="001123C6">
              <w:rPr>
                <w:rFonts w:asciiTheme="minorHAnsi" w:hAnsiTheme="minorHAnsi" w:cstheme="minorHAnsi"/>
              </w:rPr>
              <w:t>Fortinet</w:t>
            </w:r>
            <w:proofErr w:type="spellEnd"/>
            <w:r w:rsidRPr="001123C6">
              <w:rPr>
                <w:rFonts w:asciiTheme="minorHAnsi" w:hAnsiTheme="minorHAnsi" w:cstheme="minorHAnsi"/>
              </w:rPr>
              <w:t xml:space="preserve"> na poziomie minimum NSE7 (Network Security </w:t>
            </w:r>
            <w:proofErr w:type="spellStart"/>
            <w:r w:rsidRPr="001123C6">
              <w:rPr>
                <w:rFonts w:asciiTheme="minorHAnsi" w:hAnsiTheme="minorHAnsi" w:cstheme="minorHAnsi"/>
              </w:rPr>
              <w:t>Expert</w:t>
            </w:r>
            <w:proofErr w:type="spellEnd"/>
            <w:r w:rsidRPr="001123C6">
              <w:rPr>
                <w:rFonts w:asciiTheme="minorHAnsi" w:hAnsiTheme="minorHAnsi" w:cstheme="minorHAnsi"/>
              </w:rPr>
              <w:t>) lub FCSS (</w:t>
            </w:r>
            <w:proofErr w:type="spellStart"/>
            <w:r w:rsidRPr="001123C6">
              <w:rPr>
                <w:rFonts w:asciiTheme="minorHAnsi" w:hAnsiTheme="minorHAnsi" w:cstheme="minorHAnsi"/>
              </w:rPr>
              <w:t>Fortinet</w:t>
            </w:r>
            <w:proofErr w:type="spellEnd"/>
            <w:r w:rsidRPr="001123C6">
              <w:rPr>
                <w:rFonts w:asciiTheme="minorHAnsi" w:hAnsiTheme="minorHAnsi" w:cstheme="minorHAnsi"/>
              </w:rPr>
              <w:t xml:space="preserve"> </w:t>
            </w:r>
            <w:proofErr w:type="spellStart"/>
            <w:r w:rsidRPr="001123C6">
              <w:rPr>
                <w:rFonts w:asciiTheme="minorHAnsi" w:hAnsiTheme="minorHAnsi" w:cstheme="minorHAnsi"/>
              </w:rPr>
              <w:t>Certified</w:t>
            </w:r>
            <w:proofErr w:type="spellEnd"/>
            <w:r w:rsidRPr="001123C6">
              <w:rPr>
                <w:rFonts w:asciiTheme="minorHAnsi" w:hAnsiTheme="minorHAnsi" w:cstheme="minorHAnsi"/>
              </w:rPr>
              <w:t xml:space="preserve"> Solution </w:t>
            </w:r>
            <w:proofErr w:type="spellStart"/>
            <w:proofErr w:type="gramStart"/>
            <w:r w:rsidRPr="001123C6">
              <w:rPr>
                <w:rFonts w:asciiTheme="minorHAnsi" w:hAnsiTheme="minorHAnsi" w:cstheme="minorHAnsi"/>
              </w:rPr>
              <w:t>Specialist</w:t>
            </w:r>
            <w:proofErr w:type="spellEnd"/>
            <w:r w:rsidRPr="001123C6">
              <w:rPr>
                <w:rFonts w:asciiTheme="minorHAnsi" w:hAnsiTheme="minorHAnsi" w:cstheme="minorHAnsi"/>
              </w:rPr>
              <w:t>)  lub</w:t>
            </w:r>
            <w:proofErr w:type="gramEnd"/>
            <w:r w:rsidRPr="001123C6">
              <w:rPr>
                <w:rFonts w:asciiTheme="minorHAnsi" w:hAnsiTheme="minorHAnsi" w:cstheme="minorHAnsi"/>
              </w:rPr>
              <w:t xml:space="preserve"> równoważny Cisco, </w:t>
            </w:r>
            <w:proofErr w:type="spellStart"/>
            <w:r w:rsidRPr="001123C6">
              <w:rPr>
                <w:rFonts w:asciiTheme="minorHAnsi" w:hAnsiTheme="minorHAnsi" w:cstheme="minorHAnsi"/>
              </w:rPr>
              <w:t>Paloalto</w:t>
            </w:r>
            <w:proofErr w:type="spellEnd"/>
            <w:r w:rsidRPr="001123C6">
              <w:rPr>
                <w:rFonts w:asciiTheme="minorHAnsi" w:hAnsiTheme="minorHAnsi" w:cstheme="minorHAnsi"/>
              </w:rPr>
              <w:t>, Checkpoint</w:t>
            </w:r>
            <w:r>
              <w:rPr>
                <w:rFonts w:asciiTheme="minorHAnsi" w:hAnsiTheme="minorHAnsi" w:cstheme="minorHAnsi"/>
              </w:rPr>
              <w:t>,</w:t>
            </w:r>
          </w:p>
          <w:p w14:paraId="34239315" w14:textId="77777777" w:rsidR="001123C6" w:rsidRDefault="001123C6" w:rsidP="001123C6">
            <w:pPr>
              <w:pStyle w:val="Default"/>
              <w:spacing w:after="49"/>
              <w:ind w:left="344"/>
              <w:rPr>
                <w:rFonts w:asciiTheme="minorHAnsi" w:hAnsiTheme="minorHAnsi" w:cstheme="minorHAnsi"/>
              </w:rPr>
            </w:pPr>
            <w:r w:rsidRPr="001123C6">
              <w:rPr>
                <w:rFonts w:asciiTheme="minorHAnsi" w:hAnsiTheme="minorHAnsi" w:cstheme="minorHAnsi"/>
              </w:rPr>
              <w:t xml:space="preserve">c) uczestniczyć w co najmniej 5 wdrożeniach urządzeń UTM, gdzie wartość dostawy (sprzęt plus usługi) wynosiła co najmniej 200 tys. zł netto oraz dotyczyła firmy z minimum </w:t>
            </w:r>
            <w:r>
              <w:rPr>
                <w:rFonts w:asciiTheme="minorHAnsi" w:hAnsiTheme="minorHAnsi" w:cstheme="minorHAnsi"/>
              </w:rPr>
              <w:t>150</w:t>
            </w:r>
            <w:r w:rsidRPr="001123C6">
              <w:rPr>
                <w:rFonts w:asciiTheme="minorHAnsi" w:hAnsiTheme="minorHAnsi" w:cstheme="minorHAnsi"/>
              </w:rPr>
              <w:t xml:space="preserve"> użytkownik</w:t>
            </w:r>
            <w:r>
              <w:rPr>
                <w:rFonts w:asciiTheme="minorHAnsi" w:hAnsiTheme="minorHAnsi" w:cstheme="minorHAnsi"/>
              </w:rPr>
              <w:t xml:space="preserve">ami </w:t>
            </w:r>
            <w:r w:rsidRPr="001123C6">
              <w:rPr>
                <w:rFonts w:asciiTheme="minorHAnsi" w:hAnsiTheme="minorHAnsi" w:cstheme="minorHAnsi"/>
              </w:rPr>
              <w:t>w sieci.</w:t>
            </w:r>
          </w:p>
          <w:p w14:paraId="3D162643" w14:textId="77777777" w:rsidR="00B35723" w:rsidRDefault="001123C6" w:rsidP="00B35723">
            <w:pPr>
              <w:pStyle w:val="Default"/>
              <w:spacing w:after="49"/>
              <w:rPr>
                <w:rFonts w:asciiTheme="minorHAnsi" w:hAnsiTheme="minorHAnsi" w:cstheme="minorHAnsi"/>
              </w:rPr>
            </w:pPr>
            <w:r>
              <w:rPr>
                <w:rFonts w:asciiTheme="minorHAnsi" w:hAnsiTheme="minorHAnsi" w:cstheme="minorHAnsi"/>
              </w:rPr>
              <w:t xml:space="preserve">2. </w:t>
            </w:r>
            <w:r w:rsidRPr="001123C6">
              <w:rPr>
                <w:rFonts w:asciiTheme="minorHAnsi" w:hAnsiTheme="minorHAnsi" w:cstheme="minorHAnsi"/>
              </w:rPr>
              <w:t>Wykonawca musi posiadać co najmniej 5 pisemnych referencji na wdrożenie urządzeń klasy UTM o wartości min. 150</w:t>
            </w:r>
            <w:r>
              <w:rPr>
                <w:rFonts w:asciiTheme="minorHAnsi" w:hAnsiTheme="minorHAnsi" w:cstheme="minorHAnsi"/>
              </w:rPr>
              <w:t> </w:t>
            </w:r>
            <w:r w:rsidRPr="001123C6">
              <w:rPr>
                <w:rFonts w:asciiTheme="minorHAnsi" w:hAnsiTheme="minorHAnsi" w:cstheme="minorHAnsi"/>
              </w:rPr>
              <w:t>000</w:t>
            </w:r>
            <w:r>
              <w:rPr>
                <w:rFonts w:asciiTheme="minorHAnsi" w:hAnsiTheme="minorHAnsi" w:cstheme="minorHAnsi"/>
              </w:rPr>
              <w:t xml:space="preserve"> </w:t>
            </w:r>
            <w:r w:rsidRPr="001123C6">
              <w:rPr>
                <w:rFonts w:asciiTheme="minorHAnsi" w:hAnsiTheme="minorHAnsi" w:cstheme="minorHAnsi"/>
              </w:rPr>
              <w:t>zł</w:t>
            </w:r>
            <w:r>
              <w:rPr>
                <w:rFonts w:asciiTheme="minorHAnsi" w:hAnsiTheme="minorHAnsi" w:cstheme="minorHAnsi"/>
              </w:rPr>
              <w:t>.</w:t>
            </w:r>
          </w:p>
          <w:p w14:paraId="6F5FD3A4" w14:textId="77777777" w:rsidR="00B35723" w:rsidRDefault="00B35723" w:rsidP="00B35723">
            <w:pPr>
              <w:pStyle w:val="Default"/>
              <w:spacing w:after="49"/>
              <w:rPr>
                <w:rFonts w:asciiTheme="minorHAnsi" w:hAnsiTheme="minorHAnsi" w:cstheme="minorHAnsi"/>
              </w:rPr>
            </w:pPr>
            <w:r>
              <w:rPr>
                <w:rFonts w:asciiTheme="minorHAnsi" w:hAnsiTheme="minorHAnsi" w:cstheme="minorHAnsi"/>
              </w:rPr>
              <w:t xml:space="preserve">3. </w:t>
            </w:r>
            <w:r w:rsidRPr="00B35723">
              <w:rPr>
                <w:rFonts w:asciiTheme="minorHAnsi" w:hAnsiTheme="minorHAnsi" w:cstheme="minorHAnsi"/>
              </w:rPr>
              <w:t xml:space="preserve">Posiadać aktualny status partnera </w:t>
            </w:r>
            <w:r>
              <w:rPr>
                <w:rFonts w:asciiTheme="minorHAnsi" w:hAnsiTheme="minorHAnsi" w:cstheme="minorHAnsi"/>
              </w:rPr>
              <w:t xml:space="preserve">producenta wdrażanych urządzeń </w:t>
            </w:r>
            <w:r w:rsidRPr="00B35723">
              <w:rPr>
                <w:rFonts w:asciiTheme="minorHAnsi" w:hAnsiTheme="minorHAnsi" w:cstheme="minorHAnsi"/>
              </w:rPr>
              <w:t>na poziomie „Advanced” lub wyższy.</w:t>
            </w:r>
          </w:p>
          <w:p w14:paraId="3EBB7F1C" w14:textId="33F32EA4" w:rsidR="00B35723" w:rsidRPr="00B35723" w:rsidRDefault="00B35723" w:rsidP="00B35723">
            <w:pPr>
              <w:pStyle w:val="Default"/>
              <w:spacing w:after="49"/>
              <w:rPr>
                <w:rFonts w:asciiTheme="minorHAnsi" w:hAnsiTheme="minorHAnsi" w:cstheme="minorHAnsi"/>
              </w:rPr>
            </w:pPr>
            <w:r>
              <w:rPr>
                <w:rFonts w:asciiTheme="minorHAnsi" w:hAnsiTheme="minorHAnsi" w:cstheme="minorHAnsi"/>
              </w:rPr>
              <w:t xml:space="preserve">4. </w:t>
            </w:r>
            <w:r w:rsidR="00625025">
              <w:rPr>
                <w:rFonts w:asciiTheme="minorHAnsi" w:hAnsiTheme="minorHAnsi" w:cstheme="minorHAnsi"/>
              </w:rPr>
              <w:t>N</w:t>
            </w:r>
            <w:r w:rsidRPr="00B35723">
              <w:rPr>
                <w:rFonts w:asciiTheme="minorHAnsi" w:hAnsiTheme="minorHAnsi" w:cstheme="minorHAnsi"/>
              </w:rPr>
              <w:t xml:space="preserve">ie dopuszcza się </w:t>
            </w:r>
            <w:r w:rsidR="00625025">
              <w:rPr>
                <w:rFonts w:asciiTheme="minorHAnsi" w:hAnsiTheme="minorHAnsi" w:cstheme="minorHAnsi"/>
              </w:rPr>
              <w:t xml:space="preserve">realizacji zadania przez podwykonawców lub </w:t>
            </w:r>
            <w:r w:rsidRPr="00B35723">
              <w:rPr>
                <w:rFonts w:asciiTheme="minorHAnsi" w:hAnsiTheme="minorHAnsi" w:cstheme="minorHAnsi"/>
              </w:rPr>
              <w:t>użycz</w:t>
            </w:r>
            <w:r w:rsidR="00625025">
              <w:rPr>
                <w:rFonts w:asciiTheme="minorHAnsi" w:hAnsiTheme="minorHAnsi" w:cstheme="minorHAnsi"/>
              </w:rPr>
              <w:t>e</w:t>
            </w:r>
            <w:r w:rsidRPr="00B35723">
              <w:rPr>
                <w:rFonts w:asciiTheme="minorHAnsi" w:hAnsiTheme="minorHAnsi" w:cstheme="minorHAnsi"/>
              </w:rPr>
              <w:t>nia kompetencji</w:t>
            </w:r>
            <w:r w:rsidR="00625025">
              <w:rPr>
                <w:rFonts w:asciiTheme="minorHAnsi" w:hAnsiTheme="minorHAnsi" w:cstheme="minorHAnsi"/>
              </w:rPr>
              <w:t xml:space="preserve"> </w:t>
            </w:r>
            <w:r w:rsidRPr="00B35723">
              <w:rPr>
                <w:rFonts w:asciiTheme="minorHAnsi" w:hAnsiTheme="minorHAnsi" w:cstheme="minorHAnsi"/>
              </w:rPr>
              <w:t xml:space="preserve">inżynierów sieciowych </w:t>
            </w:r>
            <w:r w:rsidR="00043374">
              <w:rPr>
                <w:rFonts w:asciiTheme="minorHAnsi" w:hAnsiTheme="minorHAnsi" w:cstheme="minorHAnsi"/>
              </w:rPr>
              <w:t xml:space="preserve">z </w:t>
            </w:r>
            <w:r w:rsidR="00625025">
              <w:rPr>
                <w:rFonts w:asciiTheme="minorHAnsi" w:hAnsiTheme="minorHAnsi" w:cstheme="minorHAnsi"/>
              </w:rPr>
              <w:t xml:space="preserve">innych firm. </w:t>
            </w:r>
          </w:p>
          <w:p w14:paraId="3BE5AB6A" w14:textId="77777777" w:rsidR="00854336" w:rsidRDefault="00625025" w:rsidP="00B35723">
            <w:pPr>
              <w:pStyle w:val="Default"/>
              <w:spacing w:after="49"/>
              <w:rPr>
                <w:rFonts w:asciiTheme="minorHAnsi" w:hAnsiTheme="minorHAnsi" w:cstheme="minorHAnsi"/>
              </w:rPr>
            </w:pPr>
            <w:r>
              <w:rPr>
                <w:rFonts w:asciiTheme="minorHAnsi" w:hAnsiTheme="minorHAnsi" w:cstheme="minorHAnsi"/>
              </w:rPr>
              <w:t xml:space="preserve">5. </w:t>
            </w:r>
            <w:r w:rsidR="00B35723" w:rsidRPr="00B35723">
              <w:rPr>
                <w:rFonts w:asciiTheme="minorHAnsi" w:hAnsiTheme="minorHAnsi" w:cstheme="minorHAnsi"/>
              </w:rPr>
              <w:t>Zamawiający zastrzega sobie możliwość weryfikacji spełnienia wymagań przed podpisaniem umowy</w:t>
            </w:r>
            <w:r>
              <w:rPr>
                <w:rFonts w:asciiTheme="minorHAnsi" w:hAnsiTheme="minorHAnsi" w:cstheme="minorHAnsi"/>
              </w:rPr>
              <w:t>.</w:t>
            </w:r>
          </w:p>
          <w:p w14:paraId="4EF50138" w14:textId="0F851C86" w:rsidR="009A4FE0" w:rsidRPr="0030303F" w:rsidRDefault="009A4FE0" w:rsidP="00B35723">
            <w:pPr>
              <w:pStyle w:val="Default"/>
              <w:spacing w:after="49"/>
              <w:rPr>
                <w:rFonts w:asciiTheme="minorHAnsi" w:hAnsiTheme="minorHAnsi" w:cstheme="minorHAnsi"/>
              </w:rPr>
            </w:pPr>
          </w:p>
        </w:tc>
      </w:tr>
      <w:tr w:rsidR="00D96E16" w:rsidRPr="0030303F" w14:paraId="3F85C059" w14:textId="77777777" w:rsidTr="00FD7834">
        <w:tc>
          <w:tcPr>
            <w:tcW w:w="2802" w:type="dxa"/>
            <w:tcBorders>
              <w:top w:val="single" w:sz="4" w:space="0" w:color="auto"/>
              <w:left w:val="single" w:sz="4" w:space="0" w:color="auto"/>
              <w:bottom w:val="single" w:sz="4" w:space="0" w:color="auto"/>
              <w:right w:val="single" w:sz="4" w:space="0" w:color="auto"/>
            </w:tcBorders>
            <w:vAlign w:val="center"/>
          </w:tcPr>
          <w:p w14:paraId="3933DF13" w14:textId="1CA561C6" w:rsidR="00D96E16" w:rsidRPr="00012161" w:rsidRDefault="0046726D" w:rsidP="00FD7834">
            <w:pPr>
              <w:pStyle w:val="Default"/>
              <w:spacing w:after="49"/>
              <w:rPr>
                <w:rFonts w:asciiTheme="minorHAnsi" w:hAnsiTheme="minorHAnsi" w:cstheme="minorHAnsi"/>
                <w:b/>
                <w:bCs/>
              </w:rPr>
            </w:pPr>
            <w:r>
              <w:rPr>
                <w:rFonts w:asciiTheme="minorHAnsi" w:hAnsiTheme="minorHAnsi" w:cstheme="minorHAnsi"/>
                <w:b/>
                <w:bCs/>
              </w:rPr>
              <w:br/>
            </w:r>
            <w:r w:rsidR="00D96E16" w:rsidRPr="00012161">
              <w:rPr>
                <w:rFonts w:asciiTheme="minorHAnsi" w:hAnsiTheme="minorHAnsi" w:cstheme="minorHAnsi"/>
                <w:b/>
                <w:bCs/>
              </w:rPr>
              <w:t>Harmonogram</w:t>
            </w:r>
            <w:r w:rsidR="00D96E16">
              <w:rPr>
                <w:rFonts w:asciiTheme="minorHAnsi" w:hAnsiTheme="minorHAnsi" w:cstheme="minorHAnsi"/>
                <w:b/>
                <w:bCs/>
              </w:rPr>
              <w:t xml:space="preserve"> realizacji</w:t>
            </w:r>
          </w:p>
        </w:tc>
        <w:tc>
          <w:tcPr>
            <w:tcW w:w="11340" w:type="dxa"/>
            <w:tcBorders>
              <w:top w:val="single" w:sz="4" w:space="0" w:color="auto"/>
              <w:left w:val="single" w:sz="4" w:space="0" w:color="auto"/>
              <w:bottom w:val="single" w:sz="4" w:space="0" w:color="auto"/>
              <w:right w:val="single" w:sz="4" w:space="0" w:color="auto"/>
            </w:tcBorders>
            <w:vAlign w:val="center"/>
          </w:tcPr>
          <w:p w14:paraId="1884238E" w14:textId="77777777" w:rsidR="00A756E1" w:rsidRDefault="00A756E1" w:rsidP="00A756E1">
            <w:pPr>
              <w:pStyle w:val="Default"/>
              <w:spacing w:after="49"/>
              <w:ind w:left="720"/>
              <w:rPr>
                <w:rFonts w:asciiTheme="minorHAnsi" w:hAnsiTheme="minorHAnsi" w:cstheme="minorHAnsi"/>
              </w:rPr>
            </w:pPr>
          </w:p>
          <w:p w14:paraId="1601A110" w14:textId="6A55E8B3" w:rsidR="00D96E16" w:rsidRPr="00012161" w:rsidRDefault="00D96E16" w:rsidP="007823A1">
            <w:pPr>
              <w:pStyle w:val="Default"/>
              <w:numPr>
                <w:ilvl w:val="0"/>
                <w:numId w:val="9"/>
              </w:numPr>
              <w:spacing w:after="49"/>
              <w:rPr>
                <w:rFonts w:asciiTheme="minorHAnsi" w:hAnsiTheme="minorHAnsi" w:cstheme="minorHAnsi"/>
              </w:rPr>
            </w:pPr>
            <w:r w:rsidRPr="00012161">
              <w:rPr>
                <w:rFonts w:asciiTheme="minorHAnsi" w:hAnsiTheme="minorHAnsi" w:cstheme="minorHAnsi"/>
              </w:rPr>
              <w:t xml:space="preserve">Etap 1: Analiza i przygotowanie projektu – </w:t>
            </w:r>
            <w:r w:rsidR="00B35723">
              <w:rPr>
                <w:rFonts w:asciiTheme="minorHAnsi" w:hAnsiTheme="minorHAnsi" w:cstheme="minorHAnsi"/>
              </w:rPr>
              <w:t>do 2</w:t>
            </w:r>
            <w:r w:rsidRPr="00012161">
              <w:rPr>
                <w:rFonts w:asciiTheme="minorHAnsi" w:hAnsiTheme="minorHAnsi" w:cstheme="minorHAnsi"/>
              </w:rPr>
              <w:t xml:space="preserve"> ty</w:t>
            </w:r>
            <w:r w:rsidR="00B35723">
              <w:rPr>
                <w:rFonts w:asciiTheme="minorHAnsi" w:hAnsiTheme="minorHAnsi" w:cstheme="minorHAnsi"/>
              </w:rPr>
              <w:t>godnia</w:t>
            </w:r>
            <w:r>
              <w:rPr>
                <w:rFonts w:asciiTheme="minorHAnsi" w:hAnsiTheme="minorHAnsi" w:cstheme="minorHAnsi"/>
              </w:rPr>
              <w:t xml:space="preserve"> od podpisania umowy</w:t>
            </w:r>
          </w:p>
          <w:p w14:paraId="578CAF63" w14:textId="292AE0D5" w:rsidR="00D96E16" w:rsidRDefault="00D96E16" w:rsidP="007823A1">
            <w:pPr>
              <w:pStyle w:val="Default"/>
              <w:numPr>
                <w:ilvl w:val="0"/>
                <w:numId w:val="9"/>
              </w:numPr>
              <w:spacing w:after="49"/>
              <w:rPr>
                <w:rFonts w:asciiTheme="minorHAnsi" w:hAnsiTheme="minorHAnsi" w:cstheme="minorHAnsi"/>
              </w:rPr>
            </w:pPr>
            <w:r w:rsidRPr="00012161">
              <w:rPr>
                <w:rFonts w:asciiTheme="minorHAnsi" w:hAnsiTheme="minorHAnsi" w:cstheme="minorHAnsi"/>
              </w:rPr>
              <w:t xml:space="preserve">Etap 2: </w:t>
            </w:r>
            <w:r w:rsidR="00627735">
              <w:rPr>
                <w:rFonts w:asciiTheme="minorHAnsi" w:hAnsiTheme="minorHAnsi" w:cstheme="minorHAnsi"/>
              </w:rPr>
              <w:t>Wdrożenie urządzeń UTM</w:t>
            </w:r>
            <w:r w:rsidR="00D0385B">
              <w:rPr>
                <w:rFonts w:asciiTheme="minorHAnsi" w:hAnsiTheme="minorHAnsi" w:cstheme="minorHAnsi"/>
              </w:rPr>
              <w:t>, konfiguracja środowiska serwerowego</w:t>
            </w:r>
            <w:r w:rsidR="00627735">
              <w:rPr>
                <w:rFonts w:asciiTheme="minorHAnsi" w:hAnsiTheme="minorHAnsi" w:cstheme="minorHAnsi"/>
              </w:rPr>
              <w:t xml:space="preserve"> </w:t>
            </w:r>
            <w:r w:rsidRPr="00012161">
              <w:rPr>
                <w:rFonts w:asciiTheme="minorHAnsi" w:hAnsiTheme="minorHAnsi" w:cstheme="minorHAnsi"/>
              </w:rPr>
              <w:t xml:space="preserve">– </w:t>
            </w:r>
            <w:r w:rsidR="00295B0F">
              <w:rPr>
                <w:rFonts w:asciiTheme="minorHAnsi" w:hAnsiTheme="minorHAnsi" w:cstheme="minorHAnsi"/>
              </w:rPr>
              <w:t>do 1 tygodnia</w:t>
            </w:r>
            <w:r w:rsidRPr="00012161">
              <w:rPr>
                <w:rFonts w:asciiTheme="minorHAnsi" w:hAnsiTheme="minorHAnsi" w:cstheme="minorHAnsi"/>
              </w:rPr>
              <w:t xml:space="preserve"> </w:t>
            </w:r>
            <w:r w:rsidRPr="005402A8">
              <w:rPr>
                <w:rFonts w:asciiTheme="minorHAnsi" w:hAnsiTheme="minorHAnsi" w:cstheme="minorHAnsi"/>
              </w:rPr>
              <w:t xml:space="preserve">po </w:t>
            </w:r>
            <w:r w:rsidR="00D0385B">
              <w:rPr>
                <w:rFonts w:asciiTheme="minorHAnsi" w:hAnsiTheme="minorHAnsi" w:cstheme="minorHAnsi"/>
              </w:rPr>
              <w:t xml:space="preserve">zakończeniu </w:t>
            </w:r>
            <w:r w:rsidRPr="005402A8">
              <w:rPr>
                <w:rFonts w:asciiTheme="minorHAnsi" w:hAnsiTheme="minorHAnsi" w:cstheme="minorHAnsi"/>
              </w:rPr>
              <w:t>Etapu 1</w:t>
            </w:r>
            <w:r w:rsidR="0073729D">
              <w:rPr>
                <w:rFonts w:asciiTheme="minorHAnsi" w:hAnsiTheme="minorHAnsi" w:cstheme="minorHAnsi"/>
              </w:rPr>
              <w:t xml:space="preserve"> (planowane dni tygodnia – czwartek, piątek, sobota)</w:t>
            </w:r>
            <w:r w:rsidR="002B796F">
              <w:rPr>
                <w:rFonts w:asciiTheme="minorHAnsi" w:hAnsiTheme="minorHAnsi" w:cstheme="minorHAnsi"/>
              </w:rPr>
              <w:t xml:space="preserve">, przy założeniu posiadania przez Zamawiającego uruchomionych usług kolokacyjnych. W </w:t>
            </w:r>
            <w:r w:rsidR="00295B0F">
              <w:rPr>
                <w:rFonts w:asciiTheme="minorHAnsi" w:hAnsiTheme="minorHAnsi" w:cstheme="minorHAnsi"/>
              </w:rPr>
              <w:t>przeciwnym</w:t>
            </w:r>
            <w:r w:rsidR="002B796F">
              <w:rPr>
                <w:rFonts w:asciiTheme="minorHAnsi" w:hAnsiTheme="minorHAnsi" w:cstheme="minorHAnsi"/>
              </w:rPr>
              <w:t xml:space="preserve"> </w:t>
            </w:r>
            <w:r w:rsidR="00295B0F">
              <w:rPr>
                <w:rFonts w:asciiTheme="minorHAnsi" w:hAnsiTheme="minorHAnsi" w:cstheme="minorHAnsi"/>
              </w:rPr>
              <w:t>wypadku</w:t>
            </w:r>
            <w:r w:rsidR="002B796F">
              <w:rPr>
                <w:rFonts w:asciiTheme="minorHAnsi" w:hAnsiTheme="minorHAnsi" w:cstheme="minorHAnsi"/>
              </w:rPr>
              <w:t xml:space="preserve"> – </w:t>
            </w:r>
            <w:r w:rsidR="00295B0F">
              <w:rPr>
                <w:rFonts w:asciiTheme="minorHAnsi" w:hAnsiTheme="minorHAnsi" w:cstheme="minorHAnsi"/>
              </w:rPr>
              <w:t>do 1 tygodnia</w:t>
            </w:r>
            <w:r w:rsidR="00295B0F" w:rsidRPr="00012161">
              <w:rPr>
                <w:rFonts w:asciiTheme="minorHAnsi" w:hAnsiTheme="minorHAnsi" w:cstheme="minorHAnsi"/>
              </w:rPr>
              <w:t xml:space="preserve"> </w:t>
            </w:r>
            <w:r w:rsidR="002B796F">
              <w:rPr>
                <w:rFonts w:asciiTheme="minorHAnsi" w:hAnsiTheme="minorHAnsi" w:cstheme="minorHAnsi"/>
              </w:rPr>
              <w:t>po udostępnieniu Zamawiającemu szafy RAC</w:t>
            </w:r>
            <w:r w:rsidR="00295B0F">
              <w:rPr>
                <w:rFonts w:asciiTheme="minorHAnsi" w:hAnsiTheme="minorHAnsi" w:cstheme="minorHAnsi"/>
              </w:rPr>
              <w:t>K z usługami</w:t>
            </w:r>
            <w:r w:rsidR="002B796F">
              <w:rPr>
                <w:rFonts w:asciiTheme="minorHAnsi" w:hAnsiTheme="minorHAnsi" w:cstheme="minorHAnsi"/>
              </w:rPr>
              <w:t xml:space="preserve"> </w:t>
            </w:r>
            <w:r w:rsidR="00295B0F">
              <w:rPr>
                <w:rFonts w:asciiTheme="minorHAnsi" w:hAnsiTheme="minorHAnsi" w:cstheme="minorHAnsi"/>
              </w:rPr>
              <w:t>kolokacyjnymi.</w:t>
            </w:r>
          </w:p>
          <w:p w14:paraId="73970D9C" w14:textId="404C5305" w:rsidR="00D96E16" w:rsidRPr="00B35723" w:rsidRDefault="00482ABE" w:rsidP="00E3244E">
            <w:pPr>
              <w:pStyle w:val="Default"/>
              <w:numPr>
                <w:ilvl w:val="0"/>
                <w:numId w:val="9"/>
              </w:numPr>
              <w:spacing w:after="49"/>
              <w:rPr>
                <w:rFonts w:asciiTheme="minorHAnsi" w:hAnsiTheme="minorHAnsi" w:cstheme="minorHAnsi"/>
              </w:rPr>
            </w:pPr>
            <w:r w:rsidRPr="00B35723">
              <w:rPr>
                <w:rFonts w:asciiTheme="minorHAnsi" w:hAnsiTheme="minorHAnsi" w:cstheme="minorHAnsi"/>
              </w:rPr>
              <w:t>Etap 3: Przekazanie dokumentacji i podpisanie protokołu odbioru prac</w:t>
            </w:r>
            <w:r w:rsidR="0073729D" w:rsidRPr="00B35723">
              <w:rPr>
                <w:rFonts w:asciiTheme="minorHAnsi" w:hAnsiTheme="minorHAnsi" w:cstheme="minorHAnsi"/>
              </w:rPr>
              <w:t xml:space="preserve"> – </w:t>
            </w:r>
            <w:r w:rsidR="00B35723" w:rsidRPr="00B35723">
              <w:rPr>
                <w:rFonts w:asciiTheme="minorHAnsi" w:hAnsiTheme="minorHAnsi" w:cstheme="minorHAnsi"/>
              </w:rPr>
              <w:t xml:space="preserve">do </w:t>
            </w:r>
            <w:r w:rsidR="0073729D" w:rsidRPr="00B35723">
              <w:rPr>
                <w:rFonts w:asciiTheme="minorHAnsi" w:hAnsiTheme="minorHAnsi" w:cstheme="minorHAnsi"/>
              </w:rPr>
              <w:t>1 ty</w:t>
            </w:r>
            <w:r w:rsidR="00B35723" w:rsidRPr="00B35723">
              <w:rPr>
                <w:rFonts w:asciiTheme="minorHAnsi" w:hAnsiTheme="minorHAnsi" w:cstheme="minorHAnsi"/>
              </w:rPr>
              <w:t>godnia</w:t>
            </w:r>
            <w:r w:rsidR="0073729D" w:rsidRPr="00B35723">
              <w:rPr>
                <w:rFonts w:asciiTheme="minorHAnsi" w:hAnsiTheme="minorHAnsi" w:cstheme="minorHAnsi"/>
              </w:rPr>
              <w:t xml:space="preserve"> po zakończeniu Etapu 2</w:t>
            </w:r>
            <w:r w:rsidR="00B35723" w:rsidRPr="00B35723">
              <w:rPr>
                <w:rFonts w:asciiTheme="minorHAnsi" w:hAnsiTheme="minorHAnsi" w:cstheme="minorHAnsi"/>
              </w:rPr>
              <w:t xml:space="preserve"> (przy działających bez problemów usługach i urządzeń)</w:t>
            </w:r>
            <w:r w:rsidR="0073729D" w:rsidRPr="00B35723">
              <w:rPr>
                <w:rFonts w:asciiTheme="minorHAnsi" w:hAnsiTheme="minorHAnsi" w:cstheme="minorHAnsi"/>
              </w:rPr>
              <w:t>.</w:t>
            </w:r>
          </w:p>
          <w:p w14:paraId="4B315B3B" w14:textId="77777777" w:rsidR="00023340" w:rsidRPr="00012161" w:rsidRDefault="00023340" w:rsidP="00FD7834">
            <w:pPr>
              <w:pStyle w:val="Default"/>
              <w:spacing w:after="49"/>
              <w:ind w:left="720"/>
              <w:rPr>
                <w:rFonts w:asciiTheme="minorHAnsi" w:hAnsiTheme="minorHAnsi" w:cstheme="minorHAnsi"/>
              </w:rPr>
            </w:pPr>
          </w:p>
        </w:tc>
      </w:tr>
      <w:tr w:rsidR="00D96E16" w:rsidRPr="0030303F" w14:paraId="0F434938" w14:textId="77777777" w:rsidTr="00FD7834">
        <w:tc>
          <w:tcPr>
            <w:tcW w:w="2802" w:type="dxa"/>
            <w:tcBorders>
              <w:top w:val="single" w:sz="4" w:space="0" w:color="auto"/>
              <w:left w:val="single" w:sz="4" w:space="0" w:color="auto"/>
              <w:bottom w:val="single" w:sz="4" w:space="0" w:color="auto"/>
              <w:right w:val="single" w:sz="4" w:space="0" w:color="auto"/>
            </w:tcBorders>
            <w:vAlign w:val="center"/>
            <w:hideMark/>
          </w:tcPr>
          <w:p w14:paraId="0930EEFA" w14:textId="77777777" w:rsidR="00D96E16" w:rsidRPr="0030303F" w:rsidRDefault="00D96E16" w:rsidP="00FD7834">
            <w:pPr>
              <w:pStyle w:val="Default"/>
              <w:spacing w:after="49"/>
              <w:rPr>
                <w:rFonts w:asciiTheme="minorHAnsi" w:hAnsiTheme="minorHAnsi" w:cstheme="minorHAnsi"/>
                <w:b/>
                <w:bCs/>
              </w:rPr>
            </w:pPr>
            <w:r w:rsidRPr="0030303F">
              <w:rPr>
                <w:rFonts w:asciiTheme="minorHAnsi" w:hAnsiTheme="minorHAnsi" w:cstheme="minorHAnsi"/>
                <w:b/>
                <w:bCs/>
              </w:rPr>
              <w:t>Gwarancja</w:t>
            </w:r>
          </w:p>
        </w:tc>
        <w:tc>
          <w:tcPr>
            <w:tcW w:w="11340" w:type="dxa"/>
            <w:tcBorders>
              <w:top w:val="single" w:sz="4" w:space="0" w:color="auto"/>
              <w:left w:val="single" w:sz="4" w:space="0" w:color="auto"/>
              <w:bottom w:val="single" w:sz="4" w:space="0" w:color="auto"/>
              <w:right w:val="single" w:sz="4" w:space="0" w:color="auto"/>
            </w:tcBorders>
            <w:vAlign w:val="center"/>
          </w:tcPr>
          <w:p w14:paraId="354C9BBA" w14:textId="43E95892" w:rsidR="00D96E16" w:rsidRDefault="00D96E16" w:rsidP="00FD7834">
            <w:pPr>
              <w:pStyle w:val="Default"/>
              <w:spacing w:after="49"/>
              <w:rPr>
                <w:rFonts w:asciiTheme="minorHAnsi" w:hAnsiTheme="minorHAnsi" w:cstheme="minorHAnsi"/>
              </w:rPr>
            </w:pPr>
            <w:r w:rsidRPr="006A3795">
              <w:rPr>
                <w:rFonts w:asciiTheme="minorHAnsi" w:hAnsiTheme="minorHAnsi" w:cstheme="minorHAnsi"/>
              </w:rPr>
              <w:t xml:space="preserve">Wykonawca udziela gwarancji na wykonane prace </w:t>
            </w:r>
            <w:r w:rsidR="0073729D">
              <w:rPr>
                <w:rFonts w:asciiTheme="minorHAnsi" w:hAnsiTheme="minorHAnsi" w:cstheme="minorHAnsi"/>
              </w:rPr>
              <w:t>konfiguracyjne i wdrożeniowe</w:t>
            </w:r>
            <w:r w:rsidRPr="006A3795">
              <w:rPr>
                <w:rFonts w:asciiTheme="minorHAnsi" w:hAnsiTheme="minorHAnsi" w:cstheme="minorHAnsi"/>
              </w:rPr>
              <w:t xml:space="preserve">, w okresie 12 miesięcy, po zakończeniu prac </w:t>
            </w:r>
            <w:r w:rsidR="00D164EC">
              <w:rPr>
                <w:rFonts w:asciiTheme="minorHAnsi" w:hAnsiTheme="minorHAnsi" w:cstheme="minorHAnsi"/>
              </w:rPr>
              <w:t>objętych tym zadaniem.</w:t>
            </w:r>
          </w:p>
          <w:p w14:paraId="56FEFD2B" w14:textId="77777777" w:rsidR="00D96E16" w:rsidRPr="0030303F" w:rsidRDefault="00D96E16" w:rsidP="00FD7834">
            <w:pPr>
              <w:pStyle w:val="Default"/>
              <w:spacing w:after="49"/>
              <w:rPr>
                <w:rFonts w:asciiTheme="minorHAnsi" w:hAnsiTheme="minorHAnsi" w:cstheme="minorHAnsi"/>
              </w:rPr>
            </w:pPr>
          </w:p>
        </w:tc>
      </w:tr>
      <w:tr w:rsidR="00D96E16" w:rsidRPr="0030303F" w14:paraId="2616A63F" w14:textId="77777777" w:rsidTr="00FD7834">
        <w:tc>
          <w:tcPr>
            <w:tcW w:w="2802" w:type="dxa"/>
            <w:tcBorders>
              <w:top w:val="single" w:sz="4" w:space="0" w:color="auto"/>
              <w:left w:val="single" w:sz="4" w:space="0" w:color="auto"/>
              <w:bottom w:val="single" w:sz="4" w:space="0" w:color="auto"/>
              <w:right w:val="single" w:sz="4" w:space="0" w:color="auto"/>
            </w:tcBorders>
            <w:vAlign w:val="center"/>
            <w:hideMark/>
          </w:tcPr>
          <w:p w14:paraId="235CA0B8" w14:textId="77777777" w:rsidR="00D96E16" w:rsidRPr="0030303F" w:rsidRDefault="00D96E16" w:rsidP="00FD7834">
            <w:pPr>
              <w:pStyle w:val="Default"/>
              <w:spacing w:after="49"/>
              <w:rPr>
                <w:rFonts w:asciiTheme="minorHAnsi" w:hAnsiTheme="minorHAnsi" w:cstheme="minorHAnsi"/>
                <w:b/>
                <w:bCs/>
              </w:rPr>
            </w:pPr>
            <w:r w:rsidRPr="0030303F">
              <w:rPr>
                <w:rFonts w:asciiTheme="minorHAnsi" w:hAnsiTheme="minorHAnsi" w:cstheme="minorHAnsi"/>
                <w:b/>
                <w:bCs/>
              </w:rPr>
              <w:lastRenderedPageBreak/>
              <w:t>Termin realizacji</w:t>
            </w:r>
          </w:p>
        </w:tc>
        <w:tc>
          <w:tcPr>
            <w:tcW w:w="11340" w:type="dxa"/>
            <w:tcBorders>
              <w:top w:val="single" w:sz="4" w:space="0" w:color="auto"/>
              <w:left w:val="single" w:sz="4" w:space="0" w:color="auto"/>
              <w:bottom w:val="single" w:sz="4" w:space="0" w:color="auto"/>
              <w:right w:val="single" w:sz="4" w:space="0" w:color="auto"/>
            </w:tcBorders>
            <w:vAlign w:val="center"/>
          </w:tcPr>
          <w:p w14:paraId="1B620B8D" w14:textId="77777777" w:rsidR="0021516F" w:rsidRDefault="0021516F" w:rsidP="0021516F">
            <w:pPr>
              <w:pStyle w:val="Default"/>
              <w:spacing w:after="49"/>
              <w:rPr>
                <w:rFonts w:asciiTheme="minorHAnsi" w:hAnsiTheme="minorHAnsi" w:cstheme="minorHAnsi"/>
                <w:color w:val="auto"/>
              </w:rPr>
            </w:pPr>
          </w:p>
          <w:p w14:paraId="252A8CD4" w14:textId="6EC76134" w:rsidR="00A756E1" w:rsidRPr="0021516F" w:rsidRDefault="007549F0" w:rsidP="0021516F">
            <w:pPr>
              <w:pStyle w:val="Default"/>
              <w:spacing w:after="49"/>
              <w:rPr>
                <w:rFonts w:asciiTheme="minorHAnsi" w:hAnsiTheme="minorHAnsi" w:cstheme="minorHAnsi"/>
                <w:color w:val="auto"/>
              </w:rPr>
            </w:pPr>
            <w:r w:rsidRPr="0021516F">
              <w:rPr>
                <w:rFonts w:asciiTheme="minorHAnsi" w:hAnsiTheme="minorHAnsi" w:cstheme="minorHAnsi"/>
                <w:color w:val="auto"/>
              </w:rPr>
              <w:t>Został wskazany w Zapytaniu ofertowym.</w:t>
            </w:r>
          </w:p>
          <w:p w14:paraId="7A4E3A11" w14:textId="5B266EE9" w:rsidR="00D96E16" w:rsidRPr="0030303F" w:rsidRDefault="007549F0" w:rsidP="007549F0">
            <w:pPr>
              <w:pStyle w:val="Default"/>
              <w:spacing w:after="49"/>
              <w:rPr>
                <w:rFonts w:asciiTheme="minorHAnsi" w:hAnsiTheme="minorHAnsi" w:cstheme="minorHAnsi"/>
              </w:rPr>
            </w:pPr>
            <w:r>
              <w:rPr>
                <w:rFonts w:asciiTheme="minorHAnsi" w:hAnsiTheme="minorHAnsi" w:cstheme="minorHAnsi"/>
              </w:rPr>
              <w:t xml:space="preserve"> </w:t>
            </w:r>
          </w:p>
        </w:tc>
      </w:tr>
      <w:bookmarkEnd w:id="3"/>
    </w:tbl>
    <w:p w14:paraId="6473AE9D" w14:textId="77777777" w:rsidR="001B4E82" w:rsidRDefault="001B4E82" w:rsidP="00012161">
      <w:pPr>
        <w:pStyle w:val="Default"/>
        <w:spacing w:after="49"/>
        <w:rPr>
          <w:rFonts w:asciiTheme="minorHAnsi" w:hAnsiTheme="minorHAnsi" w:cstheme="minorHAnsi"/>
          <w:b/>
          <w:bCs/>
          <w:iCs/>
        </w:rPr>
      </w:pPr>
    </w:p>
    <w:p w14:paraId="63CE129D" w14:textId="77777777" w:rsidR="00736079" w:rsidRDefault="00736079" w:rsidP="00012161">
      <w:pPr>
        <w:pStyle w:val="Default"/>
        <w:spacing w:after="49"/>
        <w:rPr>
          <w:rFonts w:asciiTheme="minorHAnsi" w:hAnsiTheme="minorHAnsi" w:cstheme="minorHAnsi"/>
          <w:b/>
          <w:bCs/>
          <w:iCs/>
        </w:rPr>
      </w:pPr>
    </w:p>
    <w:sectPr w:rsidR="00736079" w:rsidSect="0018562B">
      <w:headerReference w:type="default" r:id="rId8"/>
      <w:pgSz w:w="16838" w:h="11906" w:orient="landscape"/>
      <w:pgMar w:top="709" w:right="1418" w:bottom="1276"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54DD0" w14:textId="77777777" w:rsidR="00E46E45" w:rsidRDefault="00E46E45">
      <w:r>
        <w:separator/>
      </w:r>
    </w:p>
  </w:endnote>
  <w:endnote w:type="continuationSeparator" w:id="0">
    <w:p w14:paraId="65C26E42" w14:textId="77777777" w:rsidR="00E46E45" w:rsidRDefault="00E46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EF2D6" w14:textId="77777777" w:rsidR="00E46E45" w:rsidRDefault="00E46E45">
      <w:r>
        <w:separator/>
      </w:r>
    </w:p>
  </w:footnote>
  <w:footnote w:type="continuationSeparator" w:id="0">
    <w:p w14:paraId="4DF930B4" w14:textId="77777777" w:rsidR="00E46E45" w:rsidRDefault="00E46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2A627" w14:textId="44E26A76" w:rsidR="00E2046F" w:rsidRDefault="00E2046F" w:rsidP="00E67704">
    <w:pPr>
      <w:pStyle w:val="Nagwek"/>
      <w:jc w:val="center"/>
    </w:pPr>
  </w:p>
  <w:p w14:paraId="64B5C0E7" w14:textId="0C581D5A" w:rsidR="00E67704" w:rsidRPr="001F29DC" w:rsidRDefault="00E67704" w:rsidP="00E6770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217"/>
        </w:tabs>
        <w:ind w:left="-217" w:firstLine="0"/>
      </w:pPr>
    </w:lvl>
    <w:lvl w:ilvl="1">
      <w:start w:val="1"/>
      <w:numFmt w:val="none"/>
      <w:suff w:val="nothing"/>
      <w:lvlText w:val=""/>
      <w:lvlJc w:val="left"/>
      <w:pPr>
        <w:tabs>
          <w:tab w:val="num" w:pos="-217"/>
        </w:tabs>
        <w:ind w:left="-217" w:firstLine="0"/>
      </w:pPr>
    </w:lvl>
    <w:lvl w:ilvl="2">
      <w:start w:val="1"/>
      <w:numFmt w:val="none"/>
      <w:pStyle w:val="Nagwek3"/>
      <w:suff w:val="nothing"/>
      <w:lvlText w:val=""/>
      <w:lvlJc w:val="left"/>
      <w:pPr>
        <w:tabs>
          <w:tab w:val="num" w:pos="-217"/>
        </w:tabs>
        <w:ind w:left="-217" w:firstLine="0"/>
      </w:pPr>
    </w:lvl>
    <w:lvl w:ilvl="3">
      <w:start w:val="1"/>
      <w:numFmt w:val="none"/>
      <w:suff w:val="nothing"/>
      <w:lvlText w:val=""/>
      <w:lvlJc w:val="left"/>
      <w:pPr>
        <w:tabs>
          <w:tab w:val="num" w:pos="-217"/>
        </w:tabs>
        <w:ind w:left="-217" w:firstLine="0"/>
      </w:pPr>
    </w:lvl>
    <w:lvl w:ilvl="4">
      <w:start w:val="1"/>
      <w:numFmt w:val="none"/>
      <w:suff w:val="nothing"/>
      <w:lvlText w:val=""/>
      <w:lvlJc w:val="left"/>
      <w:pPr>
        <w:tabs>
          <w:tab w:val="num" w:pos="-217"/>
        </w:tabs>
        <w:ind w:left="-217" w:firstLine="0"/>
      </w:pPr>
    </w:lvl>
    <w:lvl w:ilvl="5">
      <w:start w:val="1"/>
      <w:numFmt w:val="none"/>
      <w:suff w:val="nothing"/>
      <w:lvlText w:val=""/>
      <w:lvlJc w:val="left"/>
      <w:pPr>
        <w:tabs>
          <w:tab w:val="num" w:pos="-217"/>
        </w:tabs>
        <w:ind w:left="-217" w:firstLine="0"/>
      </w:pPr>
    </w:lvl>
    <w:lvl w:ilvl="6">
      <w:start w:val="1"/>
      <w:numFmt w:val="none"/>
      <w:suff w:val="nothing"/>
      <w:lvlText w:val=""/>
      <w:lvlJc w:val="left"/>
      <w:pPr>
        <w:tabs>
          <w:tab w:val="num" w:pos="-217"/>
        </w:tabs>
        <w:ind w:left="-217" w:firstLine="0"/>
      </w:pPr>
    </w:lvl>
    <w:lvl w:ilvl="7">
      <w:start w:val="1"/>
      <w:numFmt w:val="none"/>
      <w:suff w:val="nothing"/>
      <w:lvlText w:val=""/>
      <w:lvlJc w:val="left"/>
      <w:pPr>
        <w:tabs>
          <w:tab w:val="num" w:pos="-217"/>
        </w:tabs>
        <w:ind w:left="-217" w:firstLine="0"/>
      </w:pPr>
    </w:lvl>
    <w:lvl w:ilvl="8">
      <w:start w:val="1"/>
      <w:numFmt w:val="none"/>
      <w:suff w:val="nothing"/>
      <w:lvlText w:val=""/>
      <w:lvlJc w:val="left"/>
      <w:pPr>
        <w:tabs>
          <w:tab w:val="num" w:pos="-217"/>
        </w:tabs>
        <w:ind w:left="-217" w:firstLine="0"/>
      </w:pPr>
    </w:lvl>
  </w:abstractNum>
  <w:abstractNum w:abstractNumId="1" w15:restartNumberingAfterBreak="0">
    <w:nsid w:val="00B602FF"/>
    <w:multiLevelType w:val="singleLevel"/>
    <w:tmpl w:val="04150001"/>
    <w:lvl w:ilvl="0">
      <w:start w:val="1"/>
      <w:numFmt w:val="bullet"/>
      <w:lvlText w:val=""/>
      <w:lvlJc w:val="left"/>
      <w:pPr>
        <w:ind w:left="720" w:hanging="360"/>
      </w:pPr>
      <w:rPr>
        <w:rFonts w:ascii="Symbol" w:hAnsi="Symbol" w:hint="default"/>
      </w:rPr>
    </w:lvl>
  </w:abstractNum>
  <w:abstractNum w:abstractNumId="2" w15:restartNumberingAfterBreak="0">
    <w:nsid w:val="016D58F1"/>
    <w:multiLevelType w:val="singleLevel"/>
    <w:tmpl w:val="04150001"/>
    <w:lvl w:ilvl="0">
      <w:start w:val="1"/>
      <w:numFmt w:val="bullet"/>
      <w:lvlText w:val=""/>
      <w:lvlJc w:val="left"/>
      <w:pPr>
        <w:ind w:left="720" w:hanging="360"/>
      </w:pPr>
      <w:rPr>
        <w:rFonts w:ascii="Symbol" w:hAnsi="Symbol" w:hint="default"/>
      </w:rPr>
    </w:lvl>
  </w:abstractNum>
  <w:abstractNum w:abstractNumId="3" w15:restartNumberingAfterBreak="0">
    <w:nsid w:val="01747F47"/>
    <w:multiLevelType w:val="singleLevel"/>
    <w:tmpl w:val="0415000F"/>
    <w:lvl w:ilvl="0">
      <w:start w:val="1"/>
      <w:numFmt w:val="decimal"/>
      <w:lvlText w:val="%1."/>
      <w:lvlJc w:val="left"/>
      <w:pPr>
        <w:ind w:left="720" w:hanging="360"/>
      </w:pPr>
    </w:lvl>
  </w:abstractNum>
  <w:abstractNum w:abstractNumId="4" w15:restartNumberingAfterBreak="0">
    <w:nsid w:val="060E01C8"/>
    <w:multiLevelType w:val="singleLevel"/>
    <w:tmpl w:val="0415000F"/>
    <w:lvl w:ilvl="0">
      <w:start w:val="1"/>
      <w:numFmt w:val="decimal"/>
      <w:lvlText w:val="%1."/>
      <w:lvlJc w:val="left"/>
      <w:pPr>
        <w:ind w:left="720" w:hanging="360"/>
      </w:pPr>
    </w:lvl>
  </w:abstractNum>
  <w:abstractNum w:abstractNumId="5" w15:restartNumberingAfterBreak="0">
    <w:nsid w:val="061C0D3E"/>
    <w:multiLevelType w:val="singleLevel"/>
    <w:tmpl w:val="04150001"/>
    <w:lvl w:ilvl="0">
      <w:start w:val="1"/>
      <w:numFmt w:val="bullet"/>
      <w:lvlText w:val=""/>
      <w:lvlJc w:val="left"/>
      <w:pPr>
        <w:ind w:left="720" w:hanging="360"/>
      </w:pPr>
      <w:rPr>
        <w:rFonts w:ascii="Symbol" w:hAnsi="Symbol" w:hint="default"/>
      </w:rPr>
    </w:lvl>
  </w:abstractNum>
  <w:abstractNum w:abstractNumId="6" w15:restartNumberingAfterBreak="0">
    <w:nsid w:val="07F8731D"/>
    <w:multiLevelType w:val="hybridMultilevel"/>
    <w:tmpl w:val="07302AB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80DA973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99E209C"/>
    <w:multiLevelType w:val="singleLevel"/>
    <w:tmpl w:val="04150001"/>
    <w:lvl w:ilvl="0">
      <w:start w:val="1"/>
      <w:numFmt w:val="bullet"/>
      <w:lvlText w:val=""/>
      <w:lvlJc w:val="left"/>
      <w:pPr>
        <w:ind w:left="720" w:hanging="360"/>
      </w:pPr>
      <w:rPr>
        <w:rFonts w:ascii="Symbol" w:hAnsi="Symbol" w:hint="default"/>
      </w:rPr>
    </w:lvl>
  </w:abstractNum>
  <w:abstractNum w:abstractNumId="8" w15:restartNumberingAfterBreak="0">
    <w:nsid w:val="09A93B70"/>
    <w:multiLevelType w:val="singleLevel"/>
    <w:tmpl w:val="04150001"/>
    <w:lvl w:ilvl="0">
      <w:start w:val="1"/>
      <w:numFmt w:val="bullet"/>
      <w:lvlText w:val=""/>
      <w:lvlJc w:val="left"/>
      <w:pPr>
        <w:ind w:left="720" w:hanging="360"/>
      </w:pPr>
      <w:rPr>
        <w:rFonts w:ascii="Symbol" w:hAnsi="Symbol" w:hint="default"/>
      </w:rPr>
    </w:lvl>
  </w:abstractNum>
  <w:abstractNum w:abstractNumId="9" w15:restartNumberingAfterBreak="0">
    <w:nsid w:val="0A1C0C88"/>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0A447658"/>
    <w:multiLevelType w:val="singleLevel"/>
    <w:tmpl w:val="0415000F"/>
    <w:lvl w:ilvl="0">
      <w:start w:val="1"/>
      <w:numFmt w:val="decimal"/>
      <w:lvlText w:val="%1."/>
      <w:lvlJc w:val="left"/>
      <w:pPr>
        <w:ind w:left="360" w:hanging="360"/>
      </w:pPr>
    </w:lvl>
  </w:abstractNum>
  <w:abstractNum w:abstractNumId="11" w15:restartNumberingAfterBreak="0">
    <w:nsid w:val="0AB025B8"/>
    <w:multiLevelType w:val="singleLevel"/>
    <w:tmpl w:val="04150001"/>
    <w:lvl w:ilvl="0">
      <w:start w:val="1"/>
      <w:numFmt w:val="bullet"/>
      <w:lvlText w:val=""/>
      <w:lvlJc w:val="left"/>
      <w:pPr>
        <w:ind w:left="720" w:hanging="360"/>
      </w:pPr>
      <w:rPr>
        <w:rFonts w:ascii="Symbol" w:hAnsi="Symbol" w:hint="default"/>
      </w:rPr>
    </w:lvl>
  </w:abstractNum>
  <w:abstractNum w:abstractNumId="12" w15:restartNumberingAfterBreak="0">
    <w:nsid w:val="0AED524E"/>
    <w:multiLevelType w:val="hybridMultilevel"/>
    <w:tmpl w:val="6C1E4C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99312F"/>
    <w:multiLevelType w:val="hybridMultilevel"/>
    <w:tmpl w:val="92B495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926342"/>
    <w:multiLevelType w:val="hybridMultilevel"/>
    <w:tmpl w:val="A98E321C"/>
    <w:lvl w:ilvl="0" w:tplc="AE28C4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E0D2D72"/>
    <w:multiLevelType w:val="singleLevel"/>
    <w:tmpl w:val="04150001"/>
    <w:lvl w:ilvl="0">
      <w:start w:val="1"/>
      <w:numFmt w:val="bullet"/>
      <w:lvlText w:val=""/>
      <w:lvlJc w:val="left"/>
      <w:pPr>
        <w:ind w:left="720" w:hanging="360"/>
      </w:pPr>
      <w:rPr>
        <w:rFonts w:ascii="Symbol" w:hAnsi="Symbol" w:hint="default"/>
      </w:rPr>
    </w:lvl>
  </w:abstractNum>
  <w:abstractNum w:abstractNumId="16" w15:restartNumberingAfterBreak="0">
    <w:nsid w:val="0E421C33"/>
    <w:multiLevelType w:val="singleLevel"/>
    <w:tmpl w:val="04150001"/>
    <w:lvl w:ilvl="0">
      <w:start w:val="1"/>
      <w:numFmt w:val="bullet"/>
      <w:lvlText w:val=""/>
      <w:lvlJc w:val="left"/>
      <w:pPr>
        <w:ind w:left="720" w:hanging="360"/>
      </w:pPr>
      <w:rPr>
        <w:rFonts w:ascii="Symbol" w:hAnsi="Symbol" w:hint="default"/>
      </w:rPr>
    </w:lvl>
  </w:abstractNum>
  <w:abstractNum w:abstractNumId="17" w15:restartNumberingAfterBreak="0">
    <w:nsid w:val="0F5A0FE6"/>
    <w:multiLevelType w:val="singleLevel"/>
    <w:tmpl w:val="0415000F"/>
    <w:lvl w:ilvl="0">
      <w:start w:val="1"/>
      <w:numFmt w:val="decimal"/>
      <w:lvlText w:val="%1."/>
      <w:lvlJc w:val="left"/>
      <w:pPr>
        <w:ind w:left="720" w:hanging="360"/>
      </w:pPr>
    </w:lvl>
  </w:abstractNum>
  <w:abstractNum w:abstractNumId="18" w15:restartNumberingAfterBreak="0">
    <w:nsid w:val="107C0611"/>
    <w:multiLevelType w:val="singleLevel"/>
    <w:tmpl w:val="04150001"/>
    <w:lvl w:ilvl="0">
      <w:start w:val="1"/>
      <w:numFmt w:val="bullet"/>
      <w:lvlText w:val=""/>
      <w:lvlJc w:val="left"/>
      <w:pPr>
        <w:ind w:left="720" w:hanging="360"/>
      </w:pPr>
      <w:rPr>
        <w:rFonts w:ascii="Symbol" w:hAnsi="Symbol" w:hint="default"/>
      </w:rPr>
    </w:lvl>
  </w:abstractNum>
  <w:abstractNum w:abstractNumId="19" w15:restartNumberingAfterBreak="0">
    <w:nsid w:val="118A0C4A"/>
    <w:multiLevelType w:val="singleLevel"/>
    <w:tmpl w:val="04150001"/>
    <w:lvl w:ilvl="0">
      <w:start w:val="1"/>
      <w:numFmt w:val="bullet"/>
      <w:lvlText w:val=""/>
      <w:lvlJc w:val="left"/>
      <w:pPr>
        <w:ind w:left="720" w:hanging="360"/>
      </w:pPr>
      <w:rPr>
        <w:rFonts w:ascii="Symbol" w:hAnsi="Symbol" w:hint="default"/>
      </w:rPr>
    </w:lvl>
  </w:abstractNum>
  <w:abstractNum w:abstractNumId="20" w15:restartNumberingAfterBreak="0">
    <w:nsid w:val="123D5202"/>
    <w:multiLevelType w:val="singleLevel"/>
    <w:tmpl w:val="04150001"/>
    <w:lvl w:ilvl="0">
      <w:start w:val="1"/>
      <w:numFmt w:val="bullet"/>
      <w:lvlText w:val=""/>
      <w:lvlJc w:val="left"/>
      <w:pPr>
        <w:ind w:left="720" w:hanging="360"/>
      </w:pPr>
      <w:rPr>
        <w:rFonts w:ascii="Symbol" w:hAnsi="Symbol" w:hint="default"/>
      </w:rPr>
    </w:lvl>
  </w:abstractNum>
  <w:abstractNum w:abstractNumId="21" w15:restartNumberingAfterBreak="0">
    <w:nsid w:val="17A65FB5"/>
    <w:multiLevelType w:val="singleLevel"/>
    <w:tmpl w:val="0415000F"/>
    <w:lvl w:ilvl="0">
      <w:start w:val="1"/>
      <w:numFmt w:val="decimal"/>
      <w:lvlText w:val="%1."/>
      <w:lvlJc w:val="left"/>
      <w:pPr>
        <w:ind w:left="720" w:hanging="360"/>
      </w:pPr>
    </w:lvl>
  </w:abstractNum>
  <w:abstractNum w:abstractNumId="22" w15:restartNumberingAfterBreak="0">
    <w:nsid w:val="17EA1BC6"/>
    <w:multiLevelType w:val="singleLevel"/>
    <w:tmpl w:val="04150001"/>
    <w:lvl w:ilvl="0">
      <w:start w:val="1"/>
      <w:numFmt w:val="bullet"/>
      <w:lvlText w:val=""/>
      <w:lvlJc w:val="left"/>
      <w:pPr>
        <w:ind w:left="720" w:hanging="360"/>
      </w:pPr>
      <w:rPr>
        <w:rFonts w:ascii="Symbol" w:hAnsi="Symbol" w:hint="default"/>
      </w:rPr>
    </w:lvl>
  </w:abstractNum>
  <w:abstractNum w:abstractNumId="23" w15:restartNumberingAfterBreak="0">
    <w:nsid w:val="180D5E14"/>
    <w:multiLevelType w:val="hybridMultilevel"/>
    <w:tmpl w:val="542A23DE"/>
    <w:lvl w:ilvl="0" w:tplc="0415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184831C7"/>
    <w:multiLevelType w:val="singleLevel"/>
    <w:tmpl w:val="04150001"/>
    <w:lvl w:ilvl="0">
      <w:start w:val="1"/>
      <w:numFmt w:val="bullet"/>
      <w:lvlText w:val=""/>
      <w:lvlJc w:val="left"/>
      <w:pPr>
        <w:ind w:left="720" w:hanging="360"/>
      </w:pPr>
      <w:rPr>
        <w:rFonts w:ascii="Symbol" w:hAnsi="Symbol" w:hint="default"/>
      </w:rPr>
    </w:lvl>
  </w:abstractNum>
  <w:abstractNum w:abstractNumId="25" w15:restartNumberingAfterBreak="0">
    <w:nsid w:val="18AA7742"/>
    <w:multiLevelType w:val="singleLevel"/>
    <w:tmpl w:val="04150001"/>
    <w:lvl w:ilvl="0">
      <w:start w:val="1"/>
      <w:numFmt w:val="bullet"/>
      <w:lvlText w:val=""/>
      <w:lvlJc w:val="left"/>
      <w:pPr>
        <w:ind w:left="720" w:hanging="360"/>
      </w:pPr>
      <w:rPr>
        <w:rFonts w:ascii="Symbol" w:hAnsi="Symbol" w:hint="default"/>
      </w:rPr>
    </w:lvl>
  </w:abstractNum>
  <w:abstractNum w:abstractNumId="26" w15:restartNumberingAfterBreak="0">
    <w:nsid w:val="18B753A9"/>
    <w:multiLevelType w:val="singleLevel"/>
    <w:tmpl w:val="0415000F"/>
    <w:lvl w:ilvl="0">
      <w:start w:val="1"/>
      <w:numFmt w:val="decimal"/>
      <w:lvlText w:val="%1."/>
      <w:lvlJc w:val="left"/>
      <w:pPr>
        <w:ind w:left="720" w:hanging="360"/>
      </w:pPr>
    </w:lvl>
  </w:abstractNum>
  <w:abstractNum w:abstractNumId="27" w15:restartNumberingAfterBreak="0">
    <w:nsid w:val="18D02562"/>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1A1B3474"/>
    <w:multiLevelType w:val="singleLevel"/>
    <w:tmpl w:val="04150001"/>
    <w:lvl w:ilvl="0">
      <w:start w:val="1"/>
      <w:numFmt w:val="bullet"/>
      <w:lvlText w:val=""/>
      <w:lvlJc w:val="left"/>
      <w:pPr>
        <w:ind w:left="720" w:hanging="360"/>
      </w:pPr>
      <w:rPr>
        <w:rFonts w:ascii="Symbol" w:hAnsi="Symbol" w:hint="default"/>
      </w:rPr>
    </w:lvl>
  </w:abstractNum>
  <w:abstractNum w:abstractNumId="29" w15:restartNumberingAfterBreak="0">
    <w:nsid w:val="1A5036D5"/>
    <w:multiLevelType w:val="singleLevel"/>
    <w:tmpl w:val="04150001"/>
    <w:lvl w:ilvl="0">
      <w:start w:val="1"/>
      <w:numFmt w:val="bullet"/>
      <w:lvlText w:val=""/>
      <w:lvlJc w:val="left"/>
      <w:pPr>
        <w:ind w:left="720" w:hanging="360"/>
      </w:pPr>
      <w:rPr>
        <w:rFonts w:ascii="Symbol" w:hAnsi="Symbol" w:hint="default"/>
      </w:rPr>
    </w:lvl>
  </w:abstractNum>
  <w:abstractNum w:abstractNumId="30" w15:restartNumberingAfterBreak="0">
    <w:nsid w:val="1A5E3201"/>
    <w:multiLevelType w:val="singleLevel"/>
    <w:tmpl w:val="04150001"/>
    <w:lvl w:ilvl="0">
      <w:start w:val="1"/>
      <w:numFmt w:val="bullet"/>
      <w:lvlText w:val=""/>
      <w:lvlJc w:val="left"/>
      <w:pPr>
        <w:ind w:left="720" w:hanging="360"/>
      </w:pPr>
      <w:rPr>
        <w:rFonts w:ascii="Symbol" w:hAnsi="Symbol" w:hint="default"/>
      </w:rPr>
    </w:lvl>
  </w:abstractNum>
  <w:abstractNum w:abstractNumId="31" w15:restartNumberingAfterBreak="0">
    <w:nsid w:val="1BAF4398"/>
    <w:multiLevelType w:val="singleLevel"/>
    <w:tmpl w:val="0415000F"/>
    <w:lvl w:ilvl="0">
      <w:start w:val="1"/>
      <w:numFmt w:val="decimal"/>
      <w:lvlText w:val="%1."/>
      <w:lvlJc w:val="left"/>
      <w:pPr>
        <w:ind w:left="720" w:hanging="360"/>
      </w:pPr>
    </w:lvl>
  </w:abstractNum>
  <w:abstractNum w:abstractNumId="32" w15:restartNumberingAfterBreak="0">
    <w:nsid w:val="1BF00B9C"/>
    <w:multiLevelType w:val="singleLevel"/>
    <w:tmpl w:val="04150001"/>
    <w:lvl w:ilvl="0">
      <w:start w:val="1"/>
      <w:numFmt w:val="bullet"/>
      <w:lvlText w:val=""/>
      <w:lvlJc w:val="left"/>
      <w:pPr>
        <w:ind w:left="720" w:hanging="360"/>
      </w:pPr>
      <w:rPr>
        <w:rFonts w:ascii="Symbol" w:hAnsi="Symbol" w:hint="default"/>
      </w:rPr>
    </w:lvl>
  </w:abstractNum>
  <w:abstractNum w:abstractNumId="33" w15:restartNumberingAfterBreak="0">
    <w:nsid w:val="1D0E4EBA"/>
    <w:multiLevelType w:val="singleLevel"/>
    <w:tmpl w:val="04150001"/>
    <w:lvl w:ilvl="0">
      <w:start w:val="1"/>
      <w:numFmt w:val="bullet"/>
      <w:lvlText w:val=""/>
      <w:lvlJc w:val="left"/>
      <w:pPr>
        <w:ind w:left="720" w:hanging="360"/>
      </w:pPr>
      <w:rPr>
        <w:rFonts w:ascii="Symbol" w:hAnsi="Symbol" w:hint="default"/>
      </w:rPr>
    </w:lvl>
  </w:abstractNum>
  <w:abstractNum w:abstractNumId="34" w15:restartNumberingAfterBreak="0">
    <w:nsid w:val="1D2E2EEF"/>
    <w:multiLevelType w:val="singleLevel"/>
    <w:tmpl w:val="04150001"/>
    <w:lvl w:ilvl="0">
      <w:start w:val="1"/>
      <w:numFmt w:val="bullet"/>
      <w:lvlText w:val=""/>
      <w:lvlJc w:val="left"/>
      <w:pPr>
        <w:ind w:left="720" w:hanging="360"/>
      </w:pPr>
      <w:rPr>
        <w:rFonts w:ascii="Symbol" w:hAnsi="Symbol" w:hint="default"/>
      </w:rPr>
    </w:lvl>
  </w:abstractNum>
  <w:abstractNum w:abstractNumId="35" w15:restartNumberingAfterBreak="0">
    <w:nsid w:val="1FE70DE4"/>
    <w:multiLevelType w:val="singleLevel"/>
    <w:tmpl w:val="04150001"/>
    <w:lvl w:ilvl="0">
      <w:start w:val="1"/>
      <w:numFmt w:val="bullet"/>
      <w:lvlText w:val=""/>
      <w:lvlJc w:val="left"/>
      <w:pPr>
        <w:ind w:left="720" w:hanging="360"/>
      </w:pPr>
      <w:rPr>
        <w:rFonts w:ascii="Symbol" w:hAnsi="Symbol" w:hint="default"/>
      </w:rPr>
    </w:lvl>
  </w:abstractNum>
  <w:abstractNum w:abstractNumId="36" w15:restartNumberingAfterBreak="0">
    <w:nsid w:val="1FEF4CD5"/>
    <w:multiLevelType w:val="singleLevel"/>
    <w:tmpl w:val="04150001"/>
    <w:lvl w:ilvl="0">
      <w:start w:val="1"/>
      <w:numFmt w:val="bullet"/>
      <w:lvlText w:val=""/>
      <w:lvlJc w:val="left"/>
      <w:pPr>
        <w:ind w:left="720" w:hanging="360"/>
      </w:pPr>
      <w:rPr>
        <w:rFonts w:ascii="Symbol" w:hAnsi="Symbol" w:hint="default"/>
      </w:rPr>
    </w:lvl>
  </w:abstractNum>
  <w:abstractNum w:abstractNumId="37" w15:restartNumberingAfterBreak="0">
    <w:nsid w:val="20A637BB"/>
    <w:multiLevelType w:val="singleLevel"/>
    <w:tmpl w:val="0415000F"/>
    <w:lvl w:ilvl="0">
      <w:start w:val="1"/>
      <w:numFmt w:val="decimal"/>
      <w:lvlText w:val="%1."/>
      <w:lvlJc w:val="left"/>
      <w:pPr>
        <w:ind w:left="720" w:hanging="360"/>
      </w:pPr>
    </w:lvl>
  </w:abstractNum>
  <w:abstractNum w:abstractNumId="38" w15:restartNumberingAfterBreak="0">
    <w:nsid w:val="20BB64A0"/>
    <w:multiLevelType w:val="hybridMultilevel"/>
    <w:tmpl w:val="3A925486"/>
    <w:lvl w:ilvl="0" w:tplc="044AEE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18C3469"/>
    <w:multiLevelType w:val="singleLevel"/>
    <w:tmpl w:val="04150001"/>
    <w:lvl w:ilvl="0">
      <w:start w:val="1"/>
      <w:numFmt w:val="bullet"/>
      <w:lvlText w:val=""/>
      <w:lvlJc w:val="left"/>
      <w:pPr>
        <w:ind w:left="720" w:hanging="360"/>
      </w:pPr>
      <w:rPr>
        <w:rFonts w:ascii="Symbol" w:hAnsi="Symbol" w:hint="default"/>
      </w:rPr>
    </w:lvl>
  </w:abstractNum>
  <w:abstractNum w:abstractNumId="40" w15:restartNumberingAfterBreak="0">
    <w:nsid w:val="21A56151"/>
    <w:multiLevelType w:val="singleLevel"/>
    <w:tmpl w:val="04150001"/>
    <w:lvl w:ilvl="0">
      <w:start w:val="1"/>
      <w:numFmt w:val="bullet"/>
      <w:lvlText w:val=""/>
      <w:lvlJc w:val="left"/>
      <w:pPr>
        <w:ind w:left="720" w:hanging="360"/>
      </w:pPr>
      <w:rPr>
        <w:rFonts w:ascii="Symbol" w:hAnsi="Symbol" w:hint="default"/>
      </w:rPr>
    </w:lvl>
  </w:abstractNum>
  <w:abstractNum w:abstractNumId="41" w15:restartNumberingAfterBreak="0">
    <w:nsid w:val="23CB6CB2"/>
    <w:multiLevelType w:val="singleLevel"/>
    <w:tmpl w:val="04150001"/>
    <w:lvl w:ilvl="0">
      <w:start w:val="1"/>
      <w:numFmt w:val="bullet"/>
      <w:lvlText w:val=""/>
      <w:lvlJc w:val="left"/>
      <w:pPr>
        <w:ind w:left="720" w:hanging="360"/>
      </w:pPr>
      <w:rPr>
        <w:rFonts w:ascii="Symbol" w:hAnsi="Symbol" w:hint="default"/>
      </w:rPr>
    </w:lvl>
  </w:abstractNum>
  <w:abstractNum w:abstractNumId="42" w15:restartNumberingAfterBreak="0">
    <w:nsid w:val="23FC336A"/>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251A19A1"/>
    <w:multiLevelType w:val="singleLevel"/>
    <w:tmpl w:val="0415000F"/>
    <w:lvl w:ilvl="0">
      <w:start w:val="1"/>
      <w:numFmt w:val="decimal"/>
      <w:lvlText w:val="%1."/>
      <w:lvlJc w:val="left"/>
      <w:pPr>
        <w:ind w:left="720" w:hanging="360"/>
      </w:pPr>
    </w:lvl>
  </w:abstractNum>
  <w:abstractNum w:abstractNumId="44" w15:restartNumberingAfterBreak="0">
    <w:nsid w:val="256C4807"/>
    <w:multiLevelType w:val="hybridMultilevel"/>
    <w:tmpl w:val="B15832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268E48D3"/>
    <w:multiLevelType w:val="singleLevel"/>
    <w:tmpl w:val="04150001"/>
    <w:lvl w:ilvl="0">
      <w:start w:val="1"/>
      <w:numFmt w:val="bullet"/>
      <w:lvlText w:val=""/>
      <w:lvlJc w:val="left"/>
      <w:pPr>
        <w:ind w:left="720" w:hanging="360"/>
      </w:pPr>
      <w:rPr>
        <w:rFonts w:ascii="Symbol" w:hAnsi="Symbol" w:hint="default"/>
      </w:rPr>
    </w:lvl>
  </w:abstractNum>
  <w:abstractNum w:abstractNumId="46" w15:restartNumberingAfterBreak="0">
    <w:nsid w:val="26EA28AD"/>
    <w:multiLevelType w:val="singleLevel"/>
    <w:tmpl w:val="0415000F"/>
    <w:lvl w:ilvl="0">
      <w:start w:val="1"/>
      <w:numFmt w:val="decimal"/>
      <w:lvlText w:val="%1."/>
      <w:lvlJc w:val="left"/>
      <w:pPr>
        <w:ind w:left="720" w:hanging="360"/>
      </w:pPr>
    </w:lvl>
  </w:abstractNum>
  <w:abstractNum w:abstractNumId="47" w15:restartNumberingAfterBreak="0">
    <w:nsid w:val="2827191C"/>
    <w:multiLevelType w:val="singleLevel"/>
    <w:tmpl w:val="04150001"/>
    <w:lvl w:ilvl="0">
      <w:start w:val="1"/>
      <w:numFmt w:val="bullet"/>
      <w:lvlText w:val=""/>
      <w:lvlJc w:val="left"/>
      <w:pPr>
        <w:ind w:left="720" w:hanging="360"/>
      </w:pPr>
      <w:rPr>
        <w:rFonts w:ascii="Symbol" w:hAnsi="Symbol" w:hint="default"/>
      </w:rPr>
    </w:lvl>
  </w:abstractNum>
  <w:abstractNum w:abstractNumId="48" w15:restartNumberingAfterBreak="0">
    <w:nsid w:val="28573BD0"/>
    <w:multiLevelType w:val="singleLevel"/>
    <w:tmpl w:val="04150001"/>
    <w:lvl w:ilvl="0">
      <w:start w:val="1"/>
      <w:numFmt w:val="bullet"/>
      <w:lvlText w:val=""/>
      <w:lvlJc w:val="left"/>
      <w:pPr>
        <w:ind w:left="720" w:hanging="360"/>
      </w:pPr>
      <w:rPr>
        <w:rFonts w:ascii="Symbol" w:hAnsi="Symbol" w:hint="default"/>
      </w:rPr>
    </w:lvl>
  </w:abstractNum>
  <w:abstractNum w:abstractNumId="49" w15:restartNumberingAfterBreak="0">
    <w:nsid w:val="2AA36C82"/>
    <w:multiLevelType w:val="hybridMultilevel"/>
    <w:tmpl w:val="1C2E6B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2B68714D"/>
    <w:multiLevelType w:val="singleLevel"/>
    <w:tmpl w:val="04150001"/>
    <w:lvl w:ilvl="0">
      <w:start w:val="1"/>
      <w:numFmt w:val="bullet"/>
      <w:lvlText w:val=""/>
      <w:lvlJc w:val="left"/>
      <w:pPr>
        <w:ind w:left="720" w:hanging="360"/>
      </w:pPr>
      <w:rPr>
        <w:rFonts w:ascii="Symbol" w:hAnsi="Symbol" w:hint="default"/>
      </w:rPr>
    </w:lvl>
  </w:abstractNum>
  <w:abstractNum w:abstractNumId="51" w15:restartNumberingAfterBreak="0">
    <w:nsid w:val="2B6B5F53"/>
    <w:multiLevelType w:val="singleLevel"/>
    <w:tmpl w:val="04150001"/>
    <w:lvl w:ilvl="0">
      <w:start w:val="1"/>
      <w:numFmt w:val="bullet"/>
      <w:lvlText w:val=""/>
      <w:lvlJc w:val="left"/>
      <w:pPr>
        <w:ind w:left="720" w:hanging="360"/>
      </w:pPr>
      <w:rPr>
        <w:rFonts w:ascii="Symbol" w:hAnsi="Symbol" w:hint="default"/>
      </w:rPr>
    </w:lvl>
  </w:abstractNum>
  <w:abstractNum w:abstractNumId="52" w15:restartNumberingAfterBreak="0">
    <w:nsid w:val="2BF349E3"/>
    <w:multiLevelType w:val="hybridMultilevel"/>
    <w:tmpl w:val="AC5014EE"/>
    <w:lvl w:ilvl="0" w:tplc="38A0AC66">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D322357"/>
    <w:multiLevelType w:val="hybridMultilevel"/>
    <w:tmpl w:val="3788E0FA"/>
    <w:lvl w:ilvl="0" w:tplc="5BCAED90">
      <w:start w:val="1"/>
      <w:numFmt w:val="lowerLetter"/>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E076EAE"/>
    <w:multiLevelType w:val="singleLevel"/>
    <w:tmpl w:val="04150001"/>
    <w:lvl w:ilvl="0">
      <w:start w:val="1"/>
      <w:numFmt w:val="bullet"/>
      <w:lvlText w:val=""/>
      <w:lvlJc w:val="left"/>
      <w:pPr>
        <w:ind w:left="720" w:hanging="360"/>
      </w:pPr>
      <w:rPr>
        <w:rFonts w:ascii="Symbol" w:hAnsi="Symbol" w:hint="default"/>
      </w:rPr>
    </w:lvl>
  </w:abstractNum>
  <w:abstractNum w:abstractNumId="55" w15:restartNumberingAfterBreak="0">
    <w:nsid w:val="2E9A7DC6"/>
    <w:multiLevelType w:val="singleLevel"/>
    <w:tmpl w:val="04150001"/>
    <w:lvl w:ilvl="0">
      <w:start w:val="1"/>
      <w:numFmt w:val="bullet"/>
      <w:lvlText w:val=""/>
      <w:lvlJc w:val="left"/>
      <w:pPr>
        <w:ind w:left="720" w:hanging="360"/>
      </w:pPr>
      <w:rPr>
        <w:rFonts w:ascii="Symbol" w:hAnsi="Symbol" w:hint="default"/>
      </w:rPr>
    </w:lvl>
  </w:abstractNum>
  <w:abstractNum w:abstractNumId="56" w15:restartNumberingAfterBreak="0">
    <w:nsid w:val="2EDB4313"/>
    <w:multiLevelType w:val="singleLevel"/>
    <w:tmpl w:val="04150001"/>
    <w:lvl w:ilvl="0">
      <w:start w:val="1"/>
      <w:numFmt w:val="bullet"/>
      <w:lvlText w:val=""/>
      <w:lvlJc w:val="left"/>
      <w:pPr>
        <w:ind w:left="720" w:hanging="360"/>
      </w:pPr>
      <w:rPr>
        <w:rFonts w:ascii="Symbol" w:hAnsi="Symbol" w:hint="default"/>
      </w:rPr>
    </w:lvl>
  </w:abstractNum>
  <w:abstractNum w:abstractNumId="57" w15:restartNumberingAfterBreak="0">
    <w:nsid w:val="2EFD6E13"/>
    <w:multiLevelType w:val="singleLevel"/>
    <w:tmpl w:val="04150001"/>
    <w:lvl w:ilvl="0">
      <w:start w:val="1"/>
      <w:numFmt w:val="bullet"/>
      <w:lvlText w:val=""/>
      <w:lvlJc w:val="left"/>
      <w:pPr>
        <w:ind w:left="720" w:hanging="360"/>
      </w:pPr>
      <w:rPr>
        <w:rFonts w:ascii="Symbol" w:hAnsi="Symbol" w:hint="default"/>
      </w:rPr>
    </w:lvl>
  </w:abstractNum>
  <w:abstractNum w:abstractNumId="58" w15:restartNumberingAfterBreak="0">
    <w:nsid w:val="2F353BF6"/>
    <w:multiLevelType w:val="hybridMultilevel"/>
    <w:tmpl w:val="92B495A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2F47715C"/>
    <w:multiLevelType w:val="hybridMultilevel"/>
    <w:tmpl w:val="895C21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2F62038F"/>
    <w:multiLevelType w:val="singleLevel"/>
    <w:tmpl w:val="04150001"/>
    <w:lvl w:ilvl="0">
      <w:start w:val="1"/>
      <w:numFmt w:val="bullet"/>
      <w:lvlText w:val=""/>
      <w:lvlJc w:val="left"/>
      <w:pPr>
        <w:ind w:left="720" w:hanging="360"/>
      </w:pPr>
      <w:rPr>
        <w:rFonts w:ascii="Symbol" w:hAnsi="Symbol" w:hint="default"/>
      </w:rPr>
    </w:lvl>
  </w:abstractNum>
  <w:abstractNum w:abstractNumId="61" w15:restartNumberingAfterBreak="0">
    <w:nsid w:val="305D2A32"/>
    <w:multiLevelType w:val="singleLevel"/>
    <w:tmpl w:val="0415000F"/>
    <w:lvl w:ilvl="0">
      <w:start w:val="1"/>
      <w:numFmt w:val="decimal"/>
      <w:lvlText w:val="%1."/>
      <w:lvlJc w:val="left"/>
      <w:pPr>
        <w:ind w:left="720" w:hanging="360"/>
      </w:pPr>
    </w:lvl>
  </w:abstractNum>
  <w:abstractNum w:abstractNumId="62" w15:restartNumberingAfterBreak="0">
    <w:nsid w:val="306C4ACD"/>
    <w:multiLevelType w:val="hybridMultilevel"/>
    <w:tmpl w:val="C456A16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3" w15:restartNumberingAfterBreak="0">
    <w:nsid w:val="306E2482"/>
    <w:multiLevelType w:val="singleLevel"/>
    <w:tmpl w:val="04150001"/>
    <w:lvl w:ilvl="0">
      <w:start w:val="1"/>
      <w:numFmt w:val="bullet"/>
      <w:lvlText w:val=""/>
      <w:lvlJc w:val="left"/>
      <w:pPr>
        <w:ind w:left="720" w:hanging="360"/>
      </w:pPr>
      <w:rPr>
        <w:rFonts w:ascii="Symbol" w:hAnsi="Symbol" w:hint="default"/>
      </w:rPr>
    </w:lvl>
  </w:abstractNum>
  <w:abstractNum w:abstractNumId="64" w15:restartNumberingAfterBreak="0">
    <w:nsid w:val="30A55D28"/>
    <w:multiLevelType w:val="singleLevel"/>
    <w:tmpl w:val="0415000F"/>
    <w:lvl w:ilvl="0">
      <w:start w:val="1"/>
      <w:numFmt w:val="decimal"/>
      <w:lvlText w:val="%1."/>
      <w:lvlJc w:val="left"/>
      <w:pPr>
        <w:ind w:left="720" w:hanging="360"/>
      </w:pPr>
    </w:lvl>
  </w:abstractNum>
  <w:abstractNum w:abstractNumId="65" w15:restartNumberingAfterBreak="0">
    <w:nsid w:val="31C47537"/>
    <w:multiLevelType w:val="singleLevel"/>
    <w:tmpl w:val="04150001"/>
    <w:lvl w:ilvl="0">
      <w:start w:val="1"/>
      <w:numFmt w:val="bullet"/>
      <w:lvlText w:val=""/>
      <w:lvlJc w:val="left"/>
      <w:pPr>
        <w:ind w:left="720" w:hanging="360"/>
      </w:pPr>
      <w:rPr>
        <w:rFonts w:ascii="Symbol" w:hAnsi="Symbol" w:hint="default"/>
      </w:rPr>
    </w:lvl>
  </w:abstractNum>
  <w:abstractNum w:abstractNumId="66" w15:restartNumberingAfterBreak="0">
    <w:nsid w:val="33004C71"/>
    <w:multiLevelType w:val="singleLevel"/>
    <w:tmpl w:val="04150001"/>
    <w:lvl w:ilvl="0">
      <w:start w:val="1"/>
      <w:numFmt w:val="bullet"/>
      <w:lvlText w:val=""/>
      <w:lvlJc w:val="left"/>
      <w:pPr>
        <w:ind w:left="720" w:hanging="360"/>
      </w:pPr>
      <w:rPr>
        <w:rFonts w:ascii="Symbol" w:hAnsi="Symbol" w:hint="default"/>
      </w:rPr>
    </w:lvl>
  </w:abstractNum>
  <w:abstractNum w:abstractNumId="67" w15:restartNumberingAfterBreak="0">
    <w:nsid w:val="33422B9E"/>
    <w:multiLevelType w:val="hybridMultilevel"/>
    <w:tmpl w:val="34F4BEC4"/>
    <w:lvl w:ilvl="0" w:tplc="1236F190">
      <w:start w:val="1"/>
      <w:numFmt w:val="decimal"/>
      <w:lvlText w:val="%1."/>
      <w:lvlJc w:val="left"/>
      <w:pPr>
        <w:ind w:left="720" w:hanging="360"/>
      </w:pPr>
      <w:rPr>
        <w:rFonts w:asciiTheme="minorHAnsi" w:eastAsiaTheme="minorHAnsi" w:hAnsiTheme="minorHAnsi" w:cstheme="minorHAns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8" w15:restartNumberingAfterBreak="0">
    <w:nsid w:val="35692E75"/>
    <w:multiLevelType w:val="hybridMultilevel"/>
    <w:tmpl w:val="2F763AE8"/>
    <w:lvl w:ilvl="0" w:tplc="9F028F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356D5DF7"/>
    <w:multiLevelType w:val="singleLevel"/>
    <w:tmpl w:val="04150001"/>
    <w:lvl w:ilvl="0">
      <w:start w:val="1"/>
      <w:numFmt w:val="bullet"/>
      <w:lvlText w:val=""/>
      <w:lvlJc w:val="left"/>
      <w:pPr>
        <w:ind w:left="720" w:hanging="360"/>
      </w:pPr>
      <w:rPr>
        <w:rFonts w:ascii="Symbol" w:hAnsi="Symbol" w:hint="default"/>
      </w:rPr>
    </w:lvl>
  </w:abstractNum>
  <w:abstractNum w:abstractNumId="70" w15:restartNumberingAfterBreak="0">
    <w:nsid w:val="35A9559E"/>
    <w:multiLevelType w:val="singleLevel"/>
    <w:tmpl w:val="04150001"/>
    <w:lvl w:ilvl="0">
      <w:start w:val="1"/>
      <w:numFmt w:val="bullet"/>
      <w:lvlText w:val=""/>
      <w:lvlJc w:val="left"/>
      <w:pPr>
        <w:ind w:left="720" w:hanging="360"/>
      </w:pPr>
      <w:rPr>
        <w:rFonts w:ascii="Symbol" w:hAnsi="Symbol" w:hint="default"/>
      </w:rPr>
    </w:lvl>
  </w:abstractNum>
  <w:abstractNum w:abstractNumId="71" w15:restartNumberingAfterBreak="0">
    <w:nsid w:val="36104B95"/>
    <w:multiLevelType w:val="singleLevel"/>
    <w:tmpl w:val="0415000F"/>
    <w:lvl w:ilvl="0">
      <w:start w:val="1"/>
      <w:numFmt w:val="decimal"/>
      <w:lvlText w:val="%1."/>
      <w:lvlJc w:val="left"/>
      <w:pPr>
        <w:ind w:left="720" w:hanging="360"/>
      </w:pPr>
    </w:lvl>
  </w:abstractNum>
  <w:abstractNum w:abstractNumId="72" w15:restartNumberingAfterBreak="0">
    <w:nsid w:val="36680047"/>
    <w:multiLevelType w:val="hybridMultilevel"/>
    <w:tmpl w:val="4E9891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6B215B0"/>
    <w:multiLevelType w:val="singleLevel"/>
    <w:tmpl w:val="04150001"/>
    <w:lvl w:ilvl="0">
      <w:start w:val="1"/>
      <w:numFmt w:val="bullet"/>
      <w:lvlText w:val=""/>
      <w:lvlJc w:val="left"/>
      <w:pPr>
        <w:ind w:left="720" w:hanging="360"/>
      </w:pPr>
      <w:rPr>
        <w:rFonts w:ascii="Symbol" w:hAnsi="Symbol" w:hint="default"/>
      </w:rPr>
    </w:lvl>
  </w:abstractNum>
  <w:abstractNum w:abstractNumId="74" w15:restartNumberingAfterBreak="0">
    <w:nsid w:val="384A1DDA"/>
    <w:multiLevelType w:val="singleLevel"/>
    <w:tmpl w:val="04150001"/>
    <w:lvl w:ilvl="0">
      <w:start w:val="1"/>
      <w:numFmt w:val="bullet"/>
      <w:lvlText w:val=""/>
      <w:lvlJc w:val="left"/>
      <w:pPr>
        <w:ind w:left="720" w:hanging="360"/>
      </w:pPr>
      <w:rPr>
        <w:rFonts w:ascii="Symbol" w:hAnsi="Symbol" w:hint="default"/>
      </w:rPr>
    </w:lvl>
  </w:abstractNum>
  <w:abstractNum w:abstractNumId="75" w15:restartNumberingAfterBreak="0">
    <w:nsid w:val="388470B0"/>
    <w:multiLevelType w:val="singleLevel"/>
    <w:tmpl w:val="04150001"/>
    <w:lvl w:ilvl="0">
      <w:start w:val="1"/>
      <w:numFmt w:val="bullet"/>
      <w:lvlText w:val=""/>
      <w:lvlJc w:val="left"/>
      <w:pPr>
        <w:ind w:left="720" w:hanging="360"/>
      </w:pPr>
      <w:rPr>
        <w:rFonts w:ascii="Symbol" w:hAnsi="Symbol" w:hint="default"/>
      </w:rPr>
    </w:lvl>
  </w:abstractNum>
  <w:abstractNum w:abstractNumId="76" w15:restartNumberingAfterBreak="0">
    <w:nsid w:val="38BE14A6"/>
    <w:multiLevelType w:val="singleLevel"/>
    <w:tmpl w:val="04150001"/>
    <w:lvl w:ilvl="0">
      <w:start w:val="1"/>
      <w:numFmt w:val="bullet"/>
      <w:lvlText w:val=""/>
      <w:lvlJc w:val="left"/>
      <w:pPr>
        <w:ind w:left="720" w:hanging="360"/>
      </w:pPr>
      <w:rPr>
        <w:rFonts w:ascii="Symbol" w:hAnsi="Symbol" w:hint="default"/>
      </w:rPr>
    </w:lvl>
  </w:abstractNum>
  <w:abstractNum w:abstractNumId="77" w15:restartNumberingAfterBreak="0">
    <w:nsid w:val="38DE5CEC"/>
    <w:multiLevelType w:val="singleLevel"/>
    <w:tmpl w:val="0415000F"/>
    <w:lvl w:ilvl="0">
      <w:start w:val="1"/>
      <w:numFmt w:val="decimal"/>
      <w:lvlText w:val="%1."/>
      <w:lvlJc w:val="left"/>
      <w:pPr>
        <w:ind w:left="720" w:hanging="360"/>
      </w:pPr>
    </w:lvl>
  </w:abstractNum>
  <w:abstractNum w:abstractNumId="78" w15:restartNumberingAfterBreak="0">
    <w:nsid w:val="39FF3151"/>
    <w:multiLevelType w:val="hybridMultilevel"/>
    <w:tmpl w:val="5202A2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9" w15:restartNumberingAfterBreak="0">
    <w:nsid w:val="3A1447B4"/>
    <w:multiLevelType w:val="singleLevel"/>
    <w:tmpl w:val="04150001"/>
    <w:lvl w:ilvl="0">
      <w:start w:val="1"/>
      <w:numFmt w:val="bullet"/>
      <w:lvlText w:val=""/>
      <w:lvlJc w:val="left"/>
      <w:pPr>
        <w:ind w:left="720" w:hanging="360"/>
      </w:pPr>
      <w:rPr>
        <w:rFonts w:ascii="Symbol" w:hAnsi="Symbol" w:hint="default"/>
      </w:rPr>
    </w:lvl>
  </w:abstractNum>
  <w:abstractNum w:abstractNumId="80" w15:restartNumberingAfterBreak="0">
    <w:nsid w:val="3A1F7ABF"/>
    <w:multiLevelType w:val="singleLevel"/>
    <w:tmpl w:val="04150001"/>
    <w:lvl w:ilvl="0">
      <w:start w:val="1"/>
      <w:numFmt w:val="bullet"/>
      <w:lvlText w:val=""/>
      <w:lvlJc w:val="left"/>
      <w:pPr>
        <w:ind w:left="720" w:hanging="360"/>
      </w:pPr>
      <w:rPr>
        <w:rFonts w:ascii="Symbol" w:hAnsi="Symbol" w:hint="default"/>
      </w:rPr>
    </w:lvl>
  </w:abstractNum>
  <w:abstractNum w:abstractNumId="81" w15:restartNumberingAfterBreak="0">
    <w:nsid w:val="3A337A20"/>
    <w:multiLevelType w:val="singleLevel"/>
    <w:tmpl w:val="04150001"/>
    <w:lvl w:ilvl="0">
      <w:start w:val="1"/>
      <w:numFmt w:val="bullet"/>
      <w:lvlText w:val=""/>
      <w:lvlJc w:val="left"/>
      <w:pPr>
        <w:ind w:left="720" w:hanging="360"/>
      </w:pPr>
      <w:rPr>
        <w:rFonts w:ascii="Symbol" w:hAnsi="Symbol" w:hint="default"/>
      </w:rPr>
    </w:lvl>
  </w:abstractNum>
  <w:abstractNum w:abstractNumId="82" w15:restartNumberingAfterBreak="0">
    <w:nsid w:val="3A4D5293"/>
    <w:multiLevelType w:val="singleLevel"/>
    <w:tmpl w:val="04150001"/>
    <w:lvl w:ilvl="0">
      <w:start w:val="1"/>
      <w:numFmt w:val="bullet"/>
      <w:lvlText w:val=""/>
      <w:lvlJc w:val="left"/>
      <w:pPr>
        <w:ind w:left="720" w:hanging="360"/>
      </w:pPr>
      <w:rPr>
        <w:rFonts w:ascii="Symbol" w:hAnsi="Symbol" w:hint="default"/>
      </w:rPr>
    </w:lvl>
  </w:abstractNum>
  <w:abstractNum w:abstractNumId="83" w15:restartNumberingAfterBreak="0">
    <w:nsid w:val="3A533EFD"/>
    <w:multiLevelType w:val="singleLevel"/>
    <w:tmpl w:val="04150001"/>
    <w:lvl w:ilvl="0">
      <w:start w:val="1"/>
      <w:numFmt w:val="bullet"/>
      <w:lvlText w:val=""/>
      <w:lvlJc w:val="left"/>
      <w:pPr>
        <w:ind w:left="720" w:hanging="360"/>
      </w:pPr>
      <w:rPr>
        <w:rFonts w:ascii="Symbol" w:hAnsi="Symbol" w:hint="default"/>
      </w:rPr>
    </w:lvl>
  </w:abstractNum>
  <w:abstractNum w:abstractNumId="84" w15:restartNumberingAfterBreak="0">
    <w:nsid w:val="3C361DD9"/>
    <w:multiLevelType w:val="singleLevel"/>
    <w:tmpl w:val="04150001"/>
    <w:lvl w:ilvl="0">
      <w:start w:val="1"/>
      <w:numFmt w:val="bullet"/>
      <w:lvlText w:val=""/>
      <w:lvlJc w:val="left"/>
      <w:pPr>
        <w:ind w:left="720" w:hanging="360"/>
      </w:pPr>
      <w:rPr>
        <w:rFonts w:ascii="Symbol" w:hAnsi="Symbol" w:hint="default"/>
      </w:rPr>
    </w:lvl>
  </w:abstractNum>
  <w:abstractNum w:abstractNumId="85" w15:restartNumberingAfterBreak="0">
    <w:nsid w:val="3CB24768"/>
    <w:multiLevelType w:val="singleLevel"/>
    <w:tmpl w:val="04150001"/>
    <w:lvl w:ilvl="0">
      <w:start w:val="1"/>
      <w:numFmt w:val="bullet"/>
      <w:lvlText w:val=""/>
      <w:lvlJc w:val="left"/>
      <w:pPr>
        <w:ind w:left="720" w:hanging="360"/>
      </w:pPr>
      <w:rPr>
        <w:rFonts w:ascii="Symbol" w:hAnsi="Symbol" w:hint="default"/>
      </w:rPr>
    </w:lvl>
  </w:abstractNum>
  <w:abstractNum w:abstractNumId="86" w15:restartNumberingAfterBreak="0">
    <w:nsid w:val="3CBA7323"/>
    <w:multiLevelType w:val="singleLevel"/>
    <w:tmpl w:val="04150001"/>
    <w:lvl w:ilvl="0">
      <w:start w:val="1"/>
      <w:numFmt w:val="bullet"/>
      <w:lvlText w:val=""/>
      <w:lvlJc w:val="left"/>
      <w:pPr>
        <w:ind w:left="720" w:hanging="360"/>
      </w:pPr>
      <w:rPr>
        <w:rFonts w:ascii="Symbol" w:hAnsi="Symbol" w:hint="default"/>
      </w:rPr>
    </w:lvl>
  </w:abstractNum>
  <w:abstractNum w:abstractNumId="87" w15:restartNumberingAfterBreak="0">
    <w:nsid w:val="3DC314E0"/>
    <w:multiLevelType w:val="hybridMultilevel"/>
    <w:tmpl w:val="54B877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DF92D27"/>
    <w:multiLevelType w:val="singleLevel"/>
    <w:tmpl w:val="04150001"/>
    <w:lvl w:ilvl="0">
      <w:start w:val="1"/>
      <w:numFmt w:val="bullet"/>
      <w:lvlText w:val=""/>
      <w:lvlJc w:val="left"/>
      <w:pPr>
        <w:ind w:left="720" w:hanging="360"/>
      </w:pPr>
      <w:rPr>
        <w:rFonts w:ascii="Symbol" w:hAnsi="Symbol" w:hint="default"/>
      </w:rPr>
    </w:lvl>
  </w:abstractNum>
  <w:abstractNum w:abstractNumId="89" w15:restartNumberingAfterBreak="0">
    <w:nsid w:val="3EFC0CED"/>
    <w:multiLevelType w:val="singleLevel"/>
    <w:tmpl w:val="04150001"/>
    <w:lvl w:ilvl="0">
      <w:start w:val="1"/>
      <w:numFmt w:val="bullet"/>
      <w:lvlText w:val=""/>
      <w:lvlJc w:val="left"/>
      <w:pPr>
        <w:ind w:left="720" w:hanging="360"/>
      </w:pPr>
      <w:rPr>
        <w:rFonts w:ascii="Symbol" w:hAnsi="Symbol" w:hint="default"/>
      </w:rPr>
    </w:lvl>
  </w:abstractNum>
  <w:abstractNum w:abstractNumId="90" w15:restartNumberingAfterBreak="0">
    <w:nsid w:val="3F572109"/>
    <w:multiLevelType w:val="singleLevel"/>
    <w:tmpl w:val="04150001"/>
    <w:lvl w:ilvl="0">
      <w:start w:val="1"/>
      <w:numFmt w:val="bullet"/>
      <w:lvlText w:val=""/>
      <w:lvlJc w:val="left"/>
      <w:pPr>
        <w:ind w:left="720" w:hanging="360"/>
      </w:pPr>
      <w:rPr>
        <w:rFonts w:ascii="Symbol" w:hAnsi="Symbol" w:hint="default"/>
      </w:rPr>
    </w:lvl>
  </w:abstractNum>
  <w:abstractNum w:abstractNumId="91" w15:restartNumberingAfterBreak="0">
    <w:nsid w:val="3F904880"/>
    <w:multiLevelType w:val="hybridMultilevel"/>
    <w:tmpl w:val="2556980E"/>
    <w:styleLink w:val="Zaimportowanystyl25"/>
    <w:lvl w:ilvl="0" w:tplc="D8F826EE">
      <w:start w:val="1"/>
      <w:numFmt w:val="decimal"/>
      <w:suff w:val="nothing"/>
      <w:lvlText w:val="%1."/>
      <w:lvlJc w:val="left"/>
      <w:pPr>
        <w:ind w:left="1613"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54C5B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DAC390">
      <w:start w:val="1"/>
      <w:numFmt w:val="lowerRoman"/>
      <w:lvlText w:val="%3."/>
      <w:lvlJc w:val="left"/>
      <w:pPr>
        <w:ind w:left="144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32E532">
      <w:start w:val="1"/>
      <w:numFmt w:val="decimal"/>
      <w:lvlText w:val="%4."/>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8468CA">
      <w:start w:val="1"/>
      <w:numFmt w:val="lowerLetter"/>
      <w:lvlText w:val="%5."/>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3C865A">
      <w:start w:val="1"/>
      <w:numFmt w:val="lowerRoman"/>
      <w:lvlText w:val="%6."/>
      <w:lvlJc w:val="left"/>
      <w:pPr>
        <w:ind w:left="360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66A73E0">
      <w:start w:val="1"/>
      <w:numFmt w:val="decimal"/>
      <w:lvlText w:val="%7."/>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944BBC">
      <w:start w:val="1"/>
      <w:numFmt w:val="lowerLetter"/>
      <w:lvlText w:val="%8."/>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8045DEE">
      <w:start w:val="1"/>
      <w:numFmt w:val="lowerRoman"/>
      <w:lvlText w:val="%9."/>
      <w:lvlJc w:val="left"/>
      <w:pPr>
        <w:ind w:left="57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3FFA283A"/>
    <w:multiLevelType w:val="singleLevel"/>
    <w:tmpl w:val="0415000F"/>
    <w:lvl w:ilvl="0">
      <w:start w:val="1"/>
      <w:numFmt w:val="decimal"/>
      <w:lvlText w:val="%1."/>
      <w:lvlJc w:val="left"/>
      <w:pPr>
        <w:ind w:left="720" w:hanging="360"/>
      </w:pPr>
    </w:lvl>
  </w:abstractNum>
  <w:abstractNum w:abstractNumId="93" w15:restartNumberingAfterBreak="0">
    <w:nsid w:val="416B5D1E"/>
    <w:multiLevelType w:val="singleLevel"/>
    <w:tmpl w:val="04150001"/>
    <w:lvl w:ilvl="0">
      <w:start w:val="1"/>
      <w:numFmt w:val="bullet"/>
      <w:lvlText w:val=""/>
      <w:lvlJc w:val="left"/>
      <w:pPr>
        <w:ind w:left="720" w:hanging="360"/>
      </w:pPr>
      <w:rPr>
        <w:rFonts w:ascii="Symbol" w:hAnsi="Symbol" w:hint="default"/>
      </w:rPr>
    </w:lvl>
  </w:abstractNum>
  <w:abstractNum w:abstractNumId="94" w15:restartNumberingAfterBreak="0">
    <w:nsid w:val="41A942B6"/>
    <w:multiLevelType w:val="singleLevel"/>
    <w:tmpl w:val="0415000F"/>
    <w:lvl w:ilvl="0">
      <w:start w:val="1"/>
      <w:numFmt w:val="decimal"/>
      <w:lvlText w:val="%1."/>
      <w:lvlJc w:val="left"/>
      <w:pPr>
        <w:ind w:left="720" w:hanging="360"/>
      </w:pPr>
    </w:lvl>
  </w:abstractNum>
  <w:abstractNum w:abstractNumId="95" w15:restartNumberingAfterBreak="0">
    <w:nsid w:val="42382680"/>
    <w:multiLevelType w:val="singleLevel"/>
    <w:tmpl w:val="04150001"/>
    <w:lvl w:ilvl="0">
      <w:start w:val="1"/>
      <w:numFmt w:val="bullet"/>
      <w:lvlText w:val=""/>
      <w:lvlJc w:val="left"/>
      <w:pPr>
        <w:ind w:left="720" w:hanging="360"/>
      </w:pPr>
      <w:rPr>
        <w:rFonts w:ascii="Symbol" w:hAnsi="Symbol" w:hint="default"/>
      </w:rPr>
    </w:lvl>
  </w:abstractNum>
  <w:abstractNum w:abstractNumId="96" w15:restartNumberingAfterBreak="0">
    <w:nsid w:val="43E57454"/>
    <w:multiLevelType w:val="singleLevel"/>
    <w:tmpl w:val="0415000F"/>
    <w:lvl w:ilvl="0">
      <w:start w:val="1"/>
      <w:numFmt w:val="decimal"/>
      <w:lvlText w:val="%1."/>
      <w:lvlJc w:val="left"/>
      <w:pPr>
        <w:ind w:left="720" w:hanging="360"/>
      </w:pPr>
    </w:lvl>
  </w:abstractNum>
  <w:abstractNum w:abstractNumId="97" w15:restartNumberingAfterBreak="0">
    <w:nsid w:val="44F52C59"/>
    <w:multiLevelType w:val="singleLevel"/>
    <w:tmpl w:val="04150001"/>
    <w:lvl w:ilvl="0">
      <w:start w:val="1"/>
      <w:numFmt w:val="bullet"/>
      <w:lvlText w:val=""/>
      <w:lvlJc w:val="left"/>
      <w:pPr>
        <w:ind w:left="720" w:hanging="360"/>
      </w:pPr>
      <w:rPr>
        <w:rFonts w:ascii="Symbol" w:hAnsi="Symbol" w:hint="default"/>
      </w:rPr>
    </w:lvl>
  </w:abstractNum>
  <w:abstractNum w:abstractNumId="98" w15:restartNumberingAfterBreak="0">
    <w:nsid w:val="45D406DB"/>
    <w:multiLevelType w:val="singleLevel"/>
    <w:tmpl w:val="04150001"/>
    <w:lvl w:ilvl="0">
      <w:start w:val="1"/>
      <w:numFmt w:val="bullet"/>
      <w:lvlText w:val=""/>
      <w:lvlJc w:val="left"/>
      <w:pPr>
        <w:ind w:left="720" w:hanging="360"/>
      </w:pPr>
      <w:rPr>
        <w:rFonts w:ascii="Symbol" w:hAnsi="Symbol" w:hint="default"/>
      </w:rPr>
    </w:lvl>
  </w:abstractNum>
  <w:abstractNum w:abstractNumId="99" w15:restartNumberingAfterBreak="0">
    <w:nsid w:val="474C7E4E"/>
    <w:multiLevelType w:val="singleLevel"/>
    <w:tmpl w:val="0415000F"/>
    <w:lvl w:ilvl="0">
      <w:start w:val="1"/>
      <w:numFmt w:val="decimal"/>
      <w:lvlText w:val="%1."/>
      <w:lvlJc w:val="left"/>
      <w:pPr>
        <w:ind w:left="720" w:hanging="360"/>
      </w:pPr>
    </w:lvl>
  </w:abstractNum>
  <w:abstractNum w:abstractNumId="100" w15:restartNumberingAfterBreak="0">
    <w:nsid w:val="482D3593"/>
    <w:multiLevelType w:val="singleLevel"/>
    <w:tmpl w:val="04150001"/>
    <w:lvl w:ilvl="0">
      <w:start w:val="1"/>
      <w:numFmt w:val="bullet"/>
      <w:lvlText w:val=""/>
      <w:lvlJc w:val="left"/>
      <w:pPr>
        <w:ind w:left="720" w:hanging="360"/>
      </w:pPr>
      <w:rPr>
        <w:rFonts w:ascii="Symbol" w:hAnsi="Symbol" w:hint="default"/>
      </w:rPr>
    </w:lvl>
  </w:abstractNum>
  <w:abstractNum w:abstractNumId="101" w15:restartNumberingAfterBreak="0">
    <w:nsid w:val="48995B61"/>
    <w:multiLevelType w:val="singleLevel"/>
    <w:tmpl w:val="0415000F"/>
    <w:lvl w:ilvl="0">
      <w:start w:val="1"/>
      <w:numFmt w:val="decimal"/>
      <w:lvlText w:val="%1."/>
      <w:lvlJc w:val="left"/>
      <w:pPr>
        <w:ind w:left="720" w:hanging="360"/>
      </w:pPr>
    </w:lvl>
  </w:abstractNum>
  <w:abstractNum w:abstractNumId="102" w15:restartNumberingAfterBreak="0">
    <w:nsid w:val="489C3AAD"/>
    <w:multiLevelType w:val="singleLevel"/>
    <w:tmpl w:val="04150001"/>
    <w:lvl w:ilvl="0">
      <w:start w:val="1"/>
      <w:numFmt w:val="bullet"/>
      <w:lvlText w:val=""/>
      <w:lvlJc w:val="left"/>
      <w:pPr>
        <w:ind w:left="720" w:hanging="360"/>
      </w:pPr>
      <w:rPr>
        <w:rFonts w:ascii="Symbol" w:hAnsi="Symbol" w:hint="default"/>
      </w:rPr>
    </w:lvl>
  </w:abstractNum>
  <w:abstractNum w:abstractNumId="103" w15:restartNumberingAfterBreak="0">
    <w:nsid w:val="4A7A6FC9"/>
    <w:multiLevelType w:val="singleLevel"/>
    <w:tmpl w:val="04150001"/>
    <w:lvl w:ilvl="0">
      <w:start w:val="1"/>
      <w:numFmt w:val="bullet"/>
      <w:lvlText w:val=""/>
      <w:lvlJc w:val="left"/>
      <w:pPr>
        <w:ind w:left="720" w:hanging="360"/>
      </w:pPr>
      <w:rPr>
        <w:rFonts w:ascii="Symbol" w:hAnsi="Symbol" w:hint="default"/>
      </w:rPr>
    </w:lvl>
  </w:abstractNum>
  <w:abstractNum w:abstractNumId="104" w15:restartNumberingAfterBreak="0">
    <w:nsid w:val="4BB931F0"/>
    <w:multiLevelType w:val="singleLevel"/>
    <w:tmpl w:val="0415000F"/>
    <w:lvl w:ilvl="0">
      <w:start w:val="1"/>
      <w:numFmt w:val="decimal"/>
      <w:lvlText w:val="%1."/>
      <w:lvlJc w:val="left"/>
      <w:pPr>
        <w:ind w:left="720" w:hanging="360"/>
      </w:pPr>
    </w:lvl>
  </w:abstractNum>
  <w:abstractNum w:abstractNumId="105" w15:restartNumberingAfterBreak="0">
    <w:nsid w:val="4EF42444"/>
    <w:multiLevelType w:val="singleLevel"/>
    <w:tmpl w:val="04150001"/>
    <w:lvl w:ilvl="0">
      <w:start w:val="1"/>
      <w:numFmt w:val="bullet"/>
      <w:lvlText w:val=""/>
      <w:lvlJc w:val="left"/>
      <w:pPr>
        <w:ind w:left="720" w:hanging="360"/>
      </w:pPr>
      <w:rPr>
        <w:rFonts w:ascii="Symbol" w:hAnsi="Symbol" w:hint="default"/>
      </w:rPr>
    </w:lvl>
  </w:abstractNum>
  <w:abstractNum w:abstractNumId="106" w15:restartNumberingAfterBreak="0">
    <w:nsid w:val="4FAE1B47"/>
    <w:multiLevelType w:val="singleLevel"/>
    <w:tmpl w:val="04150001"/>
    <w:lvl w:ilvl="0">
      <w:start w:val="1"/>
      <w:numFmt w:val="bullet"/>
      <w:lvlText w:val=""/>
      <w:lvlJc w:val="left"/>
      <w:pPr>
        <w:ind w:left="720" w:hanging="360"/>
      </w:pPr>
      <w:rPr>
        <w:rFonts w:ascii="Symbol" w:hAnsi="Symbol" w:hint="default"/>
      </w:rPr>
    </w:lvl>
  </w:abstractNum>
  <w:abstractNum w:abstractNumId="107" w15:restartNumberingAfterBreak="0">
    <w:nsid w:val="50AC26CF"/>
    <w:multiLevelType w:val="singleLevel"/>
    <w:tmpl w:val="04150001"/>
    <w:lvl w:ilvl="0">
      <w:start w:val="1"/>
      <w:numFmt w:val="bullet"/>
      <w:lvlText w:val=""/>
      <w:lvlJc w:val="left"/>
      <w:pPr>
        <w:ind w:left="720" w:hanging="360"/>
      </w:pPr>
      <w:rPr>
        <w:rFonts w:ascii="Symbol" w:hAnsi="Symbol" w:hint="default"/>
      </w:rPr>
    </w:lvl>
  </w:abstractNum>
  <w:abstractNum w:abstractNumId="108" w15:restartNumberingAfterBreak="0">
    <w:nsid w:val="51631400"/>
    <w:multiLevelType w:val="singleLevel"/>
    <w:tmpl w:val="04150001"/>
    <w:lvl w:ilvl="0">
      <w:start w:val="1"/>
      <w:numFmt w:val="bullet"/>
      <w:lvlText w:val=""/>
      <w:lvlJc w:val="left"/>
      <w:pPr>
        <w:ind w:left="720" w:hanging="360"/>
      </w:pPr>
      <w:rPr>
        <w:rFonts w:ascii="Symbol" w:hAnsi="Symbol" w:hint="default"/>
      </w:rPr>
    </w:lvl>
  </w:abstractNum>
  <w:abstractNum w:abstractNumId="109" w15:restartNumberingAfterBreak="0">
    <w:nsid w:val="53A827BF"/>
    <w:multiLevelType w:val="singleLevel"/>
    <w:tmpl w:val="04150001"/>
    <w:lvl w:ilvl="0">
      <w:start w:val="1"/>
      <w:numFmt w:val="bullet"/>
      <w:lvlText w:val=""/>
      <w:lvlJc w:val="left"/>
      <w:pPr>
        <w:ind w:left="720" w:hanging="360"/>
      </w:pPr>
      <w:rPr>
        <w:rFonts w:ascii="Symbol" w:hAnsi="Symbol" w:hint="default"/>
      </w:rPr>
    </w:lvl>
  </w:abstractNum>
  <w:abstractNum w:abstractNumId="110" w15:restartNumberingAfterBreak="0">
    <w:nsid w:val="53FC41E9"/>
    <w:multiLevelType w:val="singleLevel"/>
    <w:tmpl w:val="04150001"/>
    <w:lvl w:ilvl="0">
      <w:start w:val="1"/>
      <w:numFmt w:val="bullet"/>
      <w:lvlText w:val=""/>
      <w:lvlJc w:val="left"/>
      <w:pPr>
        <w:ind w:left="720" w:hanging="360"/>
      </w:pPr>
      <w:rPr>
        <w:rFonts w:ascii="Symbol" w:hAnsi="Symbol" w:hint="default"/>
      </w:rPr>
    </w:lvl>
  </w:abstractNum>
  <w:abstractNum w:abstractNumId="111" w15:restartNumberingAfterBreak="0">
    <w:nsid w:val="54F627D0"/>
    <w:multiLevelType w:val="singleLevel"/>
    <w:tmpl w:val="04150001"/>
    <w:lvl w:ilvl="0">
      <w:start w:val="1"/>
      <w:numFmt w:val="bullet"/>
      <w:lvlText w:val=""/>
      <w:lvlJc w:val="left"/>
      <w:pPr>
        <w:ind w:left="720" w:hanging="360"/>
      </w:pPr>
      <w:rPr>
        <w:rFonts w:ascii="Symbol" w:hAnsi="Symbol" w:hint="default"/>
      </w:rPr>
    </w:lvl>
  </w:abstractNum>
  <w:abstractNum w:abstractNumId="112" w15:restartNumberingAfterBreak="0">
    <w:nsid w:val="5760584A"/>
    <w:multiLevelType w:val="singleLevel"/>
    <w:tmpl w:val="04150001"/>
    <w:lvl w:ilvl="0">
      <w:start w:val="1"/>
      <w:numFmt w:val="bullet"/>
      <w:lvlText w:val=""/>
      <w:lvlJc w:val="left"/>
      <w:pPr>
        <w:ind w:left="720" w:hanging="360"/>
      </w:pPr>
      <w:rPr>
        <w:rFonts w:ascii="Symbol" w:hAnsi="Symbol" w:hint="default"/>
      </w:rPr>
    </w:lvl>
  </w:abstractNum>
  <w:abstractNum w:abstractNumId="113" w15:restartNumberingAfterBreak="0">
    <w:nsid w:val="577C7D64"/>
    <w:multiLevelType w:val="singleLevel"/>
    <w:tmpl w:val="04150001"/>
    <w:lvl w:ilvl="0">
      <w:start w:val="1"/>
      <w:numFmt w:val="bullet"/>
      <w:lvlText w:val=""/>
      <w:lvlJc w:val="left"/>
      <w:pPr>
        <w:ind w:left="720" w:hanging="360"/>
      </w:pPr>
      <w:rPr>
        <w:rFonts w:ascii="Symbol" w:hAnsi="Symbol" w:hint="default"/>
      </w:rPr>
    </w:lvl>
  </w:abstractNum>
  <w:abstractNum w:abstractNumId="114" w15:restartNumberingAfterBreak="0">
    <w:nsid w:val="578427C8"/>
    <w:multiLevelType w:val="singleLevel"/>
    <w:tmpl w:val="04150001"/>
    <w:lvl w:ilvl="0">
      <w:start w:val="1"/>
      <w:numFmt w:val="bullet"/>
      <w:lvlText w:val=""/>
      <w:lvlJc w:val="left"/>
      <w:pPr>
        <w:ind w:left="720" w:hanging="360"/>
      </w:pPr>
      <w:rPr>
        <w:rFonts w:ascii="Symbol" w:hAnsi="Symbol" w:hint="default"/>
      </w:rPr>
    </w:lvl>
  </w:abstractNum>
  <w:abstractNum w:abstractNumId="115" w15:restartNumberingAfterBreak="0">
    <w:nsid w:val="57866B84"/>
    <w:multiLevelType w:val="singleLevel"/>
    <w:tmpl w:val="04150001"/>
    <w:lvl w:ilvl="0">
      <w:start w:val="1"/>
      <w:numFmt w:val="bullet"/>
      <w:lvlText w:val=""/>
      <w:lvlJc w:val="left"/>
      <w:pPr>
        <w:ind w:left="720" w:hanging="360"/>
      </w:pPr>
      <w:rPr>
        <w:rFonts w:ascii="Symbol" w:hAnsi="Symbol" w:hint="default"/>
      </w:rPr>
    </w:lvl>
  </w:abstractNum>
  <w:abstractNum w:abstractNumId="116" w15:restartNumberingAfterBreak="0">
    <w:nsid w:val="57E6488E"/>
    <w:multiLevelType w:val="singleLevel"/>
    <w:tmpl w:val="04150001"/>
    <w:lvl w:ilvl="0">
      <w:start w:val="1"/>
      <w:numFmt w:val="bullet"/>
      <w:lvlText w:val=""/>
      <w:lvlJc w:val="left"/>
      <w:pPr>
        <w:ind w:left="720" w:hanging="360"/>
      </w:pPr>
      <w:rPr>
        <w:rFonts w:ascii="Symbol" w:hAnsi="Symbol" w:hint="default"/>
      </w:rPr>
    </w:lvl>
  </w:abstractNum>
  <w:abstractNum w:abstractNumId="117" w15:restartNumberingAfterBreak="0">
    <w:nsid w:val="581C7AE5"/>
    <w:multiLevelType w:val="singleLevel"/>
    <w:tmpl w:val="04150001"/>
    <w:lvl w:ilvl="0">
      <w:start w:val="1"/>
      <w:numFmt w:val="bullet"/>
      <w:lvlText w:val=""/>
      <w:lvlJc w:val="left"/>
      <w:pPr>
        <w:ind w:left="720" w:hanging="360"/>
      </w:pPr>
      <w:rPr>
        <w:rFonts w:ascii="Symbol" w:hAnsi="Symbol" w:hint="default"/>
      </w:rPr>
    </w:lvl>
  </w:abstractNum>
  <w:abstractNum w:abstractNumId="118" w15:restartNumberingAfterBreak="0">
    <w:nsid w:val="584761C1"/>
    <w:multiLevelType w:val="hybridMultilevel"/>
    <w:tmpl w:val="E1504A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A6F23AF"/>
    <w:multiLevelType w:val="singleLevel"/>
    <w:tmpl w:val="04150001"/>
    <w:lvl w:ilvl="0">
      <w:start w:val="1"/>
      <w:numFmt w:val="bullet"/>
      <w:lvlText w:val=""/>
      <w:lvlJc w:val="left"/>
      <w:pPr>
        <w:ind w:left="720" w:hanging="360"/>
      </w:pPr>
      <w:rPr>
        <w:rFonts w:ascii="Symbol" w:hAnsi="Symbol" w:hint="default"/>
      </w:rPr>
    </w:lvl>
  </w:abstractNum>
  <w:abstractNum w:abstractNumId="120" w15:restartNumberingAfterBreak="0">
    <w:nsid w:val="5CB258A3"/>
    <w:multiLevelType w:val="hybridMultilevel"/>
    <w:tmpl w:val="DA822E5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1" w15:restartNumberingAfterBreak="0">
    <w:nsid w:val="5CE16A47"/>
    <w:multiLevelType w:val="hybridMultilevel"/>
    <w:tmpl w:val="083EB1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2" w15:restartNumberingAfterBreak="0">
    <w:nsid w:val="5F701881"/>
    <w:multiLevelType w:val="singleLevel"/>
    <w:tmpl w:val="04150001"/>
    <w:lvl w:ilvl="0">
      <w:start w:val="1"/>
      <w:numFmt w:val="bullet"/>
      <w:lvlText w:val=""/>
      <w:lvlJc w:val="left"/>
      <w:pPr>
        <w:ind w:left="720" w:hanging="360"/>
      </w:pPr>
      <w:rPr>
        <w:rFonts w:ascii="Symbol" w:hAnsi="Symbol" w:hint="default"/>
      </w:rPr>
    </w:lvl>
  </w:abstractNum>
  <w:abstractNum w:abstractNumId="123" w15:restartNumberingAfterBreak="0">
    <w:nsid w:val="61247F0E"/>
    <w:multiLevelType w:val="singleLevel"/>
    <w:tmpl w:val="04150001"/>
    <w:lvl w:ilvl="0">
      <w:start w:val="1"/>
      <w:numFmt w:val="bullet"/>
      <w:lvlText w:val=""/>
      <w:lvlJc w:val="left"/>
      <w:pPr>
        <w:ind w:left="720" w:hanging="360"/>
      </w:pPr>
      <w:rPr>
        <w:rFonts w:ascii="Symbol" w:hAnsi="Symbol" w:hint="default"/>
      </w:rPr>
    </w:lvl>
  </w:abstractNum>
  <w:abstractNum w:abstractNumId="124" w15:restartNumberingAfterBreak="0">
    <w:nsid w:val="61444516"/>
    <w:multiLevelType w:val="singleLevel"/>
    <w:tmpl w:val="0415000F"/>
    <w:lvl w:ilvl="0">
      <w:start w:val="1"/>
      <w:numFmt w:val="decimal"/>
      <w:lvlText w:val="%1."/>
      <w:lvlJc w:val="left"/>
      <w:pPr>
        <w:ind w:left="720" w:hanging="360"/>
      </w:pPr>
    </w:lvl>
  </w:abstractNum>
  <w:abstractNum w:abstractNumId="125" w15:restartNumberingAfterBreak="0">
    <w:nsid w:val="61C16494"/>
    <w:multiLevelType w:val="singleLevel"/>
    <w:tmpl w:val="04150001"/>
    <w:lvl w:ilvl="0">
      <w:start w:val="1"/>
      <w:numFmt w:val="bullet"/>
      <w:lvlText w:val=""/>
      <w:lvlJc w:val="left"/>
      <w:pPr>
        <w:ind w:left="720" w:hanging="360"/>
      </w:pPr>
      <w:rPr>
        <w:rFonts w:ascii="Symbol" w:hAnsi="Symbol" w:hint="default"/>
      </w:rPr>
    </w:lvl>
  </w:abstractNum>
  <w:abstractNum w:abstractNumId="126" w15:restartNumberingAfterBreak="0">
    <w:nsid w:val="62603890"/>
    <w:multiLevelType w:val="singleLevel"/>
    <w:tmpl w:val="04150001"/>
    <w:lvl w:ilvl="0">
      <w:start w:val="1"/>
      <w:numFmt w:val="bullet"/>
      <w:lvlText w:val=""/>
      <w:lvlJc w:val="left"/>
      <w:pPr>
        <w:ind w:left="720" w:hanging="360"/>
      </w:pPr>
      <w:rPr>
        <w:rFonts w:ascii="Symbol" w:hAnsi="Symbol" w:hint="default"/>
      </w:rPr>
    </w:lvl>
  </w:abstractNum>
  <w:abstractNum w:abstractNumId="127" w15:restartNumberingAfterBreak="0">
    <w:nsid w:val="639D42D3"/>
    <w:multiLevelType w:val="hybridMultilevel"/>
    <w:tmpl w:val="A2482DF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8" w15:restartNumberingAfterBreak="0">
    <w:nsid w:val="64931BE0"/>
    <w:multiLevelType w:val="singleLevel"/>
    <w:tmpl w:val="0415000F"/>
    <w:lvl w:ilvl="0">
      <w:start w:val="1"/>
      <w:numFmt w:val="decimal"/>
      <w:lvlText w:val="%1."/>
      <w:lvlJc w:val="left"/>
      <w:pPr>
        <w:ind w:left="720" w:hanging="360"/>
      </w:pPr>
    </w:lvl>
  </w:abstractNum>
  <w:abstractNum w:abstractNumId="129" w15:restartNumberingAfterBreak="0">
    <w:nsid w:val="677951D1"/>
    <w:multiLevelType w:val="singleLevel"/>
    <w:tmpl w:val="0415000F"/>
    <w:lvl w:ilvl="0">
      <w:start w:val="1"/>
      <w:numFmt w:val="decimal"/>
      <w:lvlText w:val="%1."/>
      <w:lvlJc w:val="left"/>
      <w:pPr>
        <w:ind w:left="720" w:hanging="360"/>
      </w:pPr>
    </w:lvl>
  </w:abstractNum>
  <w:abstractNum w:abstractNumId="130" w15:restartNumberingAfterBreak="0">
    <w:nsid w:val="67A73347"/>
    <w:multiLevelType w:val="hybridMultilevel"/>
    <w:tmpl w:val="2EA018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8165721"/>
    <w:multiLevelType w:val="singleLevel"/>
    <w:tmpl w:val="0415000F"/>
    <w:lvl w:ilvl="0">
      <w:start w:val="1"/>
      <w:numFmt w:val="decimal"/>
      <w:lvlText w:val="%1."/>
      <w:lvlJc w:val="left"/>
      <w:pPr>
        <w:ind w:left="720" w:hanging="360"/>
      </w:pPr>
    </w:lvl>
  </w:abstractNum>
  <w:abstractNum w:abstractNumId="132" w15:restartNumberingAfterBreak="0">
    <w:nsid w:val="6AA93008"/>
    <w:multiLevelType w:val="singleLevel"/>
    <w:tmpl w:val="04150001"/>
    <w:lvl w:ilvl="0">
      <w:start w:val="1"/>
      <w:numFmt w:val="bullet"/>
      <w:lvlText w:val=""/>
      <w:lvlJc w:val="left"/>
      <w:pPr>
        <w:ind w:left="720" w:hanging="360"/>
      </w:pPr>
      <w:rPr>
        <w:rFonts w:ascii="Symbol" w:hAnsi="Symbol" w:hint="default"/>
      </w:rPr>
    </w:lvl>
  </w:abstractNum>
  <w:abstractNum w:abstractNumId="133" w15:restartNumberingAfterBreak="0">
    <w:nsid w:val="6B544101"/>
    <w:multiLevelType w:val="singleLevel"/>
    <w:tmpl w:val="0415000F"/>
    <w:lvl w:ilvl="0">
      <w:start w:val="1"/>
      <w:numFmt w:val="decimal"/>
      <w:lvlText w:val="%1."/>
      <w:lvlJc w:val="left"/>
      <w:pPr>
        <w:ind w:left="720" w:hanging="360"/>
      </w:pPr>
    </w:lvl>
  </w:abstractNum>
  <w:abstractNum w:abstractNumId="134" w15:restartNumberingAfterBreak="0">
    <w:nsid w:val="6CCA52CC"/>
    <w:multiLevelType w:val="singleLevel"/>
    <w:tmpl w:val="0415000F"/>
    <w:lvl w:ilvl="0">
      <w:start w:val="1"/>
      <w:numFmt w:val="decimal"/>
      <w:lvlText w:val="%1."/>
      <w:lvlJc w:val="left"/>
      <w:pPr>
        <w:ind w:left="720" w:hanging="360"/>
      </w:pPr>
    </w:lvl>
  </w:abstractNum>
  <w:abstractNum w:abstractNumId="135" w15:restartNumberingAfterBreak="0">
    <w:nsid w:val="6E2B28F4"/>
    <w:multiLevelType w:val="singleLevel"/>
    <w:tmpl w:val="04150001"/>
    <w:lvl w:ilvl="0">
      <w:start w:val="1"/>
      <w:numFmt w:val="bullet"/>
      <w:lvlText w:val=""/>
      <w:lvlJc w:val="left"/>
      <w:pPr>
        <w:ind w:left="720" w:hanging="360"/>
      </w:pPr>
      <w:rPr>
        <w:rFonts w:ascii="Symbol" w:hAnsi="Symbol" w:hint="default"/>
      </w:rPr>
    </w:lvl>
  </w:abstractNum>
  <w:abstractNum w:abstractNumId="136" w15:restartNumberingAfterBreak="0">
    <w:nsid w:val="6E464C8A"/>
    <w:multiLevelType w:val="singleLevel"/>
    <w:tmpl w:val="04150001"/>
    <w:lvl w:ilvl="0">
      <w:start w:val="1"/>
      <w:numFmt w:val="bullet"/>
      <w:lvlText w:val=""/>
      <w:lvlJc w:val="left"/>
      <w:pPr>
        <w:ind w:left="720" w:hanging="360"/>
      </w:pPr>
      <w:rPr>
        <w:rFonts w:ascii="Symbol" w:hAnsi="Symbol" w:hint="default"/>
      </w:rPr>
    </w:lvl>
  </w:abstractNum>
  <w:abstractNum w:abstractNumId="137" w15:restartNumberingAfterBreak="0">
    <w:nsid w:val="706815B4"/>
    <w:multiLevelType w:val="singleLevel"/>
    <w:tmpl w:val="0415000F"/>
    <w:lvl w:ilvl="0">
      <w:start w:val="1"/>
      <w:numFmt w:val="decimal"/>
      <w:lvlText w:val="%1."/>
      <w:lvlJc w:val="left"/>
      <w:pPr>
        <w:ind w:left="720" w:hanging="360"/>
      </w:pPr>
    </w:lvl>
  </w:abstractNum>
  <w:abstractNum w:abstractNumId="138" w15:restartNumberingAfterBreak="0">
    <w:nsid w:val="707917EF"/>
    <w:multiLevelType w:val="singleLevel"/>
    <w:tmpl w:val="04150001"/>
    <w:lvl w:ilvl="0">
      <w:start w:val="1"/>
      <w:numFmt w:val="bullet"/>
      <w:lvlText w:val=""/>
      <w:lvlJc w:val="left"/>
      <w:pPr>
        <w:ind w:left="720" w:hanging="360"/>
      </w:pPr>
      <w:rPr>
        <w:rFonts w:ascii="Symbol" w:hAnsi="Symbol" w:hint="default"/>
      </w:rPr>
    </w:lvl>
  </w:abstractNum>
  <w:abstractNum w:abstractNumId="139" w15:restartNumberingAfterBreak="0">
    <w:nsid w:val="717A2034"/>
    <w:multiLevelType w:val="singleLevel"/>
    <w:tmpl w:val="04150001"/>
    <w:lvl w:ilvl="0">
      <w:start w:val="1"/>
      <w:numFmt w:val="bullet"/>
      <w:lvlText w:val=""/>
      <w:lvlJc w:val="left"/>
      <w:pPr>
        <w:ind w:left="720" w:hanging="360"/>
      </w:pPr>
      <w:rPr>
        <w:rFonts w:ascii="Symbol" w:hAnsi="Symbol" w:hint="default"/>
      </w:rPr>
    </w:lvl>
  </w:abstractNum>
  <w:abstractNum w:abstractNumId="140" w15:restartNumberingAfterBreak="0">
    <w:nsid w:val="71A350A5"/>
    <w:multiLevelType w:val="singleLevel"/>
    <w:tmpl w:val="0415000F"/>
    <w:lvl w:ilvl="0">
      <w:start w:val="1"/>
      <w:numFmt w:val="decimal"/>
      <w:lvlText w:val="%1."/>
      <w:lvlJc w:val="left"/>
      <w:pPr>
        <w:ind w:left="720" w:hanging="360"/>
      </w:pPr>
    </w:lvl>
  </w:abstractNum>
  <w:abstractNum w:abstractNumId="141" w15:restartNumberingAfterBreak="0">
    <w:nsid w:val="72C246C1"/>
    <w:multiLevelType w:val="singleLevel"/>
    <w:tmpl w:val="04150001"/>
    <w:lvl w:ilvl="0">
      <w:start w:val="1"/>
      <w:numFmt w:val="bullet"/>
      <w:lvlText w:val=""/>
      <w:lvlJc w:val="left"/>
      <w:pPr>
        <w:ind w:left="720" w:hanging="360"/>
      </w:pPr>
      <w:rPr>
        <w:rFonts w:ascii="Symbol" w:hAnsi="Symbol" w:hint="default"/>
      </w:rPr>
    </w:lvl>
  </w:abstractNum>
  <w:abstractNum w:abstractNumId="142" w15:restartNumberingAfterBreak="0">
    <w:nsid w:val="72E878C1"/>
    <w:multiLevelType w:val="singleLevel"/>
    <w:tmpl w:val="04150001"/>
    <w:lvl w:ilvl="0">
      <w:start w:val="1"/>
      <w:numFmt w:val="bullet"/>
      <w:lvlText w:val=""/>
      <w:lvlJc w:val="left"/>
      <w:pPr>
        <w:ind w:left="720" w:hanging="360"/>
      </w:pPr>
      <w:rPr>
        <w:rFonts w:ascii="Symbol" w:hAnsi="Symbol" w:hint="default"/>
      </w:rPr>
    </w:lvl>
  </w:abstractNum>
  <w:abstractNum w:abstractNumId="143" w15:restartNumberingAfterBreak="0">
    <w:nsid w:val="74651AC6"/>
    <w:multiLevelType w:val="hybridMultilevel"/>
    <w:tmpl w:val="EB3638BE"/>
    <w:lvl w:ilvl="0" w:tplc="34F8795C">
      <w:start w:val="1"/>
      <w:numFmt w:val="lowerLetter"/>
      <w:lvlText w:val="%1)"/>
      <w:lvlJc w:val="left"/>
      <w:pPr>
        <w:ind w:left="720" w:hanging="360"/>
      </w:pPr>
      <w:rPr>
        <w:rFonts w:asciiTheme="minorHAnsi" w:eastAsiaTheme="minorHAnsi" w:hAnsiTheme="minorHAnsi" w:cstheme="minorHAnsi"/>
        <w:b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4" w15:restartNumberingAfterBreak="0">
    <w:nsid w:val="748742EF"/>
    <w:multiLevelType w:val="singleLevel"/>
    <w:tmpl w:val="04150001"/>
    <w:lvl w:ilvl="0">
      <w:start w:val="1"/>
      <w:numFmt w:val="bullet"/>
      <w:lvlText w:val=""/>
      <w:lvlJc w:val="left"/>
      <w:pPr>
        <w:ind w:left="720" w:hanging="360"/>
      </w:pPr>
      <w:rPr>
        <w:rFonts w:ascii="Symbol" w:hAnsi="Symbol" w:hint="default"/>
      </w:rPr>
    </w:lvl>
  </w:abstractNum>
  <w:abstractNum w:abstractNumId="145" w15:restartNumberingAfterBreak="0">
    <w:nsid w:val="749677DC"/>
    <w:multiLevelType w:val="singleLevel"/>
    <w:tmpl w:val="04150001"/>
    <w:lvl w:ilvl="0">
      <w:start w:val="1"/>
      <w:numFmt w:val="bullet"/>
      <w:lvlText w:val=""/>
      <w:lvlJc w:val="left"/>
      <w:pPr>
        <w:ind w:left="720" w:hanging="360"/>
      </w:pPr>
      <w:rPr>
        <w:rFonts w:ascii="Symbol" w:hAnsi="Symbol" w:hint="default"/>
      </w:rPr>
    </w:lvl>
  </w:abstractNum>
  <w:abstractNum w:abstractNumId="146" w15:restartNumberingAfterBreak="0">
    <w:nsid w:val="75687963"/>
    <w:multiLevelType w:val="singleLevel"/>
    <w:tmpl w:val="0415000F"/>
    <w:lvl w:ilvl="0">
      <w:start w:val="1"/>
      <w:numFmt w:val="decimal"/>
      <w:lvlText w:val="%1."/>
      <w:lvlJc w:val="left"/>
      <w:pPr>
        <w:ind w:left="720" w:hanging="360"/>
      </w:pPr>
    </w:lvl>
  </w:abstractNum>
  <w:abstractNum w:abstractNumId="147" w15:restartNumberingAfterBreak="0">
    <w:nsid w:val="76311984"/>
    <w:multiLevelType w:val="singleLevel"/>
    <w:tmpl w:val="04150001"/>
    <w:lvl w:ilvl="0">
      <w:start w:val="1"/>
      <w:numFmt w:val="bullet"/>
      <w:lvlText w:val=""/>
      <w:lvlJc w:val="left"/>
      <w:pPr>
        <w:ind w:left="720" w:hanging="360"/>
      </w:pPr>
      <w:rPr>
        <w:rFonts w:ascii="Symbol" w:hAnsi="Symbol" w:hint="default"/>
      </w:rPr>
    </w:lvl>
  </w:abstractNum>
  <w:abstractNum w:abstractNumId="148" w15:restartNumberingAfterBreak="0">
    <w:nsid w:val="7A4D3EB4"/>
    <w:multiLevelType w:val="singleLevel"/>
    <w:tmpl w:val="04150001"/>
    <w:lvl w:ilvl="0">
      <w:start w:val="1"/>
      <w:numFmt w:val="bullet"/>
      <w:lvlText w:val=""/>
      <w:lvlJc w:val="left"/>
      <w:pPr>
        <w:ind w:left="720" w:hanging="360"/>
      </w:pPr>
      <w:rPr>
        <w:rFonts w:ascii="Symbol" w:hAnsi="Symbol" w:hint="default"/>
      </w:rPr>
    </w:lvl>
  </w:abstractNum>
  <w:abstractNum w:abstractNumId="149" w15:restartNumberingAfterBreak="0">
    <w:nsid w:val="7AF61258"/>
    <w:multiLevelType w:val="singleLevel"/>
    <w:tmpl w:val="04150001"/>
    <w:lvl w:ilvl="0">
      <w:start w:val="1"/>
      <w:numFmt w:val="bullet"/>
      <w:lvlText w:val=""/>
      <w:lvlJc w:val="left"/>
      <w:pPr>
        <w:ind w:left="720" w:hanging="360"/>
      </w:pPr>
      <w:rPr>
        <w:rFonts w:ascii="Symbol" w:hAnsi="Symbol" w:hint="default"/>
      </w:rPr>
    </w:lvl>
  </w:abstractNum>
  <w:abstractNum w:abstractNumId="150" w15:restartNumberingAfterBreak="0">
    <w:nsid w:val="7B3D2731"/>
    <w:multiLevelType w:val="singleLevel"/>
    <w:tmpl w:val="0415000F"/>
    <w:lvl w:ilvl="0">
      <w:start w:val="1"/>
      <w:numFmt w:val="decimal"/>
      <w:lvlText w:val="%1."/>
      <w:lvlJc w:val="left"/>
      <w:pPr>
        <w:ind w:left="720" w:hanging="360"/>
      </w:pPr>
    </w:lvl>
  </w:abstractNum>
  <w:abstractNum w:abstractNumId="151" w15:restartNumberingAfterBreak="0">
    <w:nsid w:val="7B596969"/>
    <w:multiLevelType w:val="singleLevel"/>
    <w:tmpl w:val="04150001"/>
    <w:lvl w:ilvl="0">
      <w:start w:val="1"/>
      <w:numFmt w:val="bullet"/>
      <w:lvlText w:val=""/>
      <w:lvlJc w:val="left"/>
      <w:pPr>
        <w:ind w:left="720" w:hanging="360"/>
      </w:pPr>
      <w:rPr>
        <w:rFonts w:ascii="Symbol" w:hAnsi="Symbol" w:hint="default"/>
      </w:rPr>
    </w:lvl>
  </w:abstractNum>
  <w:abstractNum w:abstractNumId="152" w15:restartNumberingAfterBreak="0">
    <w:nsid w:val="7C4C4A32"/>
    <w:multiLevelType w:val="singleLevel"/>
    <w:tmpl w:val="0415000F"/>
    <w:lvl w:ilvl="0">
      <w:start w:val="1"/>
      <w:numFmt w:val="decimal"/>
      <w:lvlText w:val="%1."/>
      <w:lvlJc w:val="left"/>
      <w:pPr>
        <w:ind w:left="720" w:hanging="360"/>
      </w:pPr>
    </w:lvl>
  </w:abstractNum>
  <w:abstractNum w:abstractNumId="153" w15:restartNumberingAfterBreak="0">
    <w:nsid w:val="7C9829BB"/>
    <w:multiLevelType w:val="hybridMultilevel"/>
    <w:tmpl w:val="989AB9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CF45DBA"/>
    <w:multiLevelType w:val="singleLevel"/>
    <w:tmpl w:val="04150001"/>
    <w:lvl w:ilvl="0">
      <w:start w:val="1"/>
      <w:numFmt w:val="bullet"/>
      <w:lvlText w:val=""/>
      <w:lvlJc w:val="left"/>
      <w:pPr>
        <w:ind w:left="720" w:hanging="360"/>
      </w:pPr>
      <w:rPr>
        <w:rFonts w:ascii="Symbol" w:hAnsi="Symbol" w:hint="default"/>
      </w:rPr>
    </w:lvl>
  </w:abstractNum>
  <w:abstractNum w:abstractNumId="155" w15:restartNumberingAfterBreak="0">
    <w:nsid w:val="7CFD4ABF"/>
    <w:multiLevelType w:val="singleLevel"/>
    <w:tmpl w:val="04150001"/>
    <w:lvl w:ilvl="0">
      <w:start w:val="1"/>
      <w:numFmt w:val="bullet"/>
      <w:lvlText w:val=""/>
      <w:lvlJc w:val="left"/>
      <w:pPr>
        <w:ind w:left="720" w:hanging="360"/>
      </w:pPr>
      <w:rPr>
        <w:rFonts w:ascii="Symbol" w:hAnsi="Symbol" w:hint="default"/>
      </w:rPr>
    </w:lvl>
  </w:abstractNum>
  <w:abstractNum w:abstractNumId="156" w15:restartNumberingAfterBreak="0">
    <w:nsid w:val="7D9E609C"/>
    <w:multiLevelType w:val="singleLevel"/>
    <w:tmpl w:val="0415000F"/>
    <w:lvl w:ilvl="0">
      <w:start w:val="1"/>
      <w:numFmt w:val="decimal"/>
      <w:lvlText w:val="%1."/>
      <w:lvlJc w:val="left"/>
      <w:pPr>
        <w:ind w:left="720" w:hanging="360"/>
      </w:pPr>
    </w:lvl>
  </w:abstractNum>
  <w:abstractNum w:abstractNumId="157" w15:restartNumberingAfterBreak="0">
    <w:nsid w:val="7DA210C0"/>
    <w:multiLevelType w:val="hybridMultilevel"/>
    <w:tmpl w:val="B20862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8" w15:restartNumberingAfterBreak="0">
    <w:nsid w:val="7E721C77"/>
    <w:multiLevelType w:val="singleLevel"/>
    <w:tmpl w:val="04150001"/>
    <w:lvl w:ilvl="0">
      <w:start w:val="1"/>
      <w:numFmt w:val="bullet"/>
      <w:lvlText w:val=""/>
      <w:lvlJc w:val="left"/>
      <w:pPr>
        <w:ind w:left="720" w:hanging="360"/>
      </w:pPr>
      <w:rPr>
        <w:rFonts w:ascii="Symbol" w:hAnsi="Symbol" w:hint="default"/>
      </w:rPr>
    </w:lvl>
  </w:abstractNum>
  <w:abstractNum w:abstractNumId="159" w15:restartNumberingAfterBreak="0">
    <w:nsid w:val="7EE14B32"/>
    <w:multiLevelType w:val="singleLevel"/>
    <w:tmpl w:val="04150001"/>
    <w:lvl w:ilvl="0">
      <w:start w:val="1"/>
      <w:numFmt w:val="bullet"/>
      <w:lvlText w:val=""/>
      <w:lvlJc w:val="left"/>
      <w:pPr>
        <w:ind w:left="720" w:hanging="360"/>
      </w:pPr>
      <w:rPr>
        <w:rFonts w:ascii="Symbol" w:hAnsi="Symbol" w:hint="default"/>
      </w:rPr>
    </w:lvl>
  </w:abstractNum>
  <w:abstractNum w:abstractNumId="160" w15:restartNumberingAfterBreak="0">
    <w:nsid w:val="7F523145"/>
    <w:multiLevelType w:val="singleLevel"/>
    <w:tmpl w:val="0415000F"/>
    <w:lvl w:ilvl="0">
      <w:start w:val="1"/>
      <w:numFmt w:val="decimal"/>
      <w:lvlText w:val="%1."/>
      <w:lvlJc w:val="left"/>
      <w:pPr>
        <w:ind w:left="720" w:hanging="360"/>
      </w:pPr>
    </w:lvl>
  </w:abstractNum>
  <w:num w:numId="1" w16cid:durableId="782309446">
    <w:abstractNumId w:val="0"/>
  </w:num>
  <w:num w:numId="2" w16cid:durableId="20984799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23634457">
    <w:abstractNumId w:val="91"/>
  </w:num>
  <w:num w:numId="4" w16cid:durableId="86436259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0328247">
    <w:abstractNumId w:val="121"/>
  </w:num>
  <w:num w:numId="6" w16cid:durableId="918438742">
    <w:abstractNumId w:val="62"/>
  </w:num>
  <w:num w:numId="7" w16cid:durableId="1339503527">
    <w:abstractNumId w:val="127"/>
  </w:num>
  <w:num w:numId="8" w16cid:durableId="1197698848">
    <w:abstractNumId w:val="49"/>
  </w:num>
  <w:num w:numId="9" w16cid:durableId="874346690">
    <w:abstractNumId w:val="78"/>
  </w:num>
  <w:num w:numId="10" w16cid:durableId="1748065343">
    <w:abstractNumId w:val="14"/>
  </w:num>
  <w:num w:numId="11" w16cid:durableId="1508713574">
    <w:abstractNumId w:val="118"/>
  </w:num>
  <w:num w:numId="12" w16cid:durableId="639388018">
    <w:abstractNumId w:val="7"/>
  </w:num>
  <w:num w:numId="13" w16cid:durableId="1614480866">
    <w:abstractNumId w:val="125"/>
  </w:num>
  <w:num w:numId="14" w16cid:durableId="1168861740">
    <w:abstractNumId w:val="60"/>
  </w:num>
  <w:num w:numId="15" w16cid:durableId="1937134312">
    <w:abstractNumId w:val="10"/>
  </w:num>
  <w:num w:numId="16" w16cid:durableId="1333996024">
    <w:abstractNumId w:val="37"/>
  </w:num>
  <w:num w:numId="17" w16cid:durableId="1550258806">
    <w:abstractNumId w:val="142"/>
  </w:num>
  <w:num w:numId="18" w16cid:durableId="1117288730">
    <w:abstractNumId w:val="40"/>
  </w:num>
  <w:num w:numId="19" w16cid:durableId="1933278692">
    <w:abstractNumId w:val="109"/>
  </w:num>
  <w:num w:numId="20" w16cid:durableId="1467242459">
    <w:abstractNumId w:val="99"/>
  </w:num>
  <w:num w:numId="21" w16cid:durableId="1085609060">
    <w:abstractNumId w:val="43"/>
  </w:num>
  <w:num w:numId="22" w16cid:durableId="442578959">
    <w:abstractNumId w:val="104"/>
  </w:num>
  <w:num w:numId="23" w16cid:durableId="1585065789">
    <w:abstractNumId w:val="1"/>
  </w:num>
  <w:num w:numId="24" w16cid:durableId="104278096">
    <w:abstractNumId w:val="102"/>
  </w:num>
  <w:num w:numId="25" w16cid:durableId="967737320">
    <w:abstractNumId w:val="45"/>
  </w:num>
  <w:num w:numId="26" w16cid:durableId="343167961">
    <w:abstractNumId w:val="136"/>
  </w:num>
  <w:num w:numId="27" w16cid:durableId="33820819">
    <w:abstractNumId w:val="100"/>
  </w:num>
  <w:num w:numId="28" w16cid:durableId="1037775744">
    <w:abstractNumId w:val="97"/>
  </w:num>
  <w:num w:numId="29" w16cid:durableId="2120180839">
    <w:abstractNumId w:val="33"/>
  </w:num>
  <w:num w:numId="30" w16cid:durableId="1134760265">
    <w:abstractNumId w:val="84"/>
  </w:num>
  <w:num w:numId="31" w16cid:durableId="1048533597">
    <w:abstractNumId w:val="89"/>
  </w:num>
  <w:num w:numId="32" w16cid:durableId="2002467991">
    <w:abstractNumId w:val="137"/>
  </w:num>
  <w:num w:numId="33" w16cid:durableId="418596687">
    <w:abstractNumId w:val="22"/>
  </w:num>
  <w:num w:numId="34" w16cid:durableId="2134252941">
    <w:abstractNumId w:val="83"/>
  </w:num>
  <w:num w:numId="35" w16cid:durableId="1747532048">
    <w:abstractNumId w:val="149"/>
  </w:num>
  <w:num w:numId="36" w16cid:durableId="1374845672">
    <w:abstractNumId w:val="16"/>
  </w:num>
  <w:num w:numId="37" w16cid:durableId="1329749097">
    <w:abstractNumId w:val="141"/>
  </w:num>
  <w:num w:numId="38" w16cid:durableId="2040087618">
    <w:abstractNumId w:val="42"/>
  </w:num>
  <w:num w:numId="39" w16cid:durableId="930048969">
    <w:abstractNumId w:val="85"/>
  </w:num>
  <w:num w:numId="40" w16cid:durableId="78790629">
    <w:abstractNumId w:val="39"/>
  </w:num>
  <w:num w:numId="41" w16cid:durableId="1148401571">
    <w:abstractNumId w:val="15"/>
  </w:num>
  <w:num w:numId="42" w16cid:durableId="1925841567">
    <w:abstractNumId w:val="113"/>
  </w:num>
  <w:num w:numId="43" w16cid:durableId="482114886">
    <w:abstractNumId w:val="138"/>
  </w:num>
  <w:num w:numId="44" w16cid:durableId="378091142">
    <w:abstractNumId w:val="76"/>
  </w:num>
  <w:num w:numId="45" w16cid:durableId="639504199">
    <w:abstractNumId w:val="126"/>
  </w:num>
  <w:num w:numId="46" w16cid:durableId="576327889">
    <w:abstractNumId w:val="92"/>
  </w:num>
  <w:num w:numId="47" w16cid:durableId="1698851845">
    <w:abstractNumId w:val="131"/>
  </w:num>
  <w:num w:numId="48" w16cid:durableId="1474055614">
    <w:abstractNumId w:val="64"/>
  </w:num>
  <w:num w:numId="49" w16cid:durableId="1677995605">
    <w:abstractNumId w:val="156"/>
  </w:num>
  <w:num w:numId="50" w16cid:durableId="1996764632">
    <w:abstractNumId w:val="160"/>
  </w:num>
  <w:num w:numId="51" w16cid:durableId="1923024485">
    <w:abstractNumId w:val="71"/>
  </w:num>
  <w:num w:numId="52" w16cid:durableId="929585815">
    <w:abstractNumId w:val="17"/>
  </w:num>
  <w:num w:numId="53" w16cid:durableId="1559435061">
    <w:abstractNumId w:val="96"/>
  </w:num>
  <w:num w:numId="54" w16cid:durableId="415902211">
    <w:abstractNumId w:val="54"/>
  </w:num>
  <w:num w:numId="55" w16cid:durableId="739140440">
    <w:abstractNumId w:val="159"/>
  </w:num>
  <w:num w:numId="56" w16cid:durableId="1501656265">
    <w:abstractNumId w:val="55"/>
  </w:num>
  <w:num w:numId="57" w16cid:durableId="704646715">
    <w:abstractNumId w:val="150"/>
  </w:num>
  <w:num w:numId="58" w16cid:durableId="1640261547">
    <w:abstractNumId w:val="133"/>
  </w:num>
  <w:num w:numId="59" w16cid:durableId="2079858186">
    <w:abstractNumId w:val="26"/>
  </w:num>
  <w:num w:numId="60" w16cid:durableId="672342460">
    <w:abstractNumId w:val="101"/>
  </w:num>
  <w:num w:numId="61" w16cid:durableId="2092695952">
    <w:abstractNumId w:val="106"/>
  </w:num>
  <w:num w:numId="62" w16cid:durableId="1942637795">
    <w:abstractNumId w:val="61"/>
  </w:num>
  <w:num w:numId="63" w16cid:durableId="1767461145">
    <w:abstractNumId w:val="140"/>
  </w:num>
  <w:num w:numId="64" w16cid:durableId="1488401302">
    <w:abstractNumId w:val="128"/>
  </w:num>
  <w:num w:numId="65" w16cid:durableId="2045203428">
    <w:abstractNumId w:val="144"/>
  </w:num>
  <w:num w:numId="66" w16cid:durableId="1632787235">
    <w:abstractNumId w:val="108"/>
  </w:num>
  <w:num w:numId="67" w16cid:durableId="153882705">
    <w:abstractNumId w:val="34"/>
  </w:num>
  <w:num w:numId="68" w16cid:durableId="1195926019">
    <w:abstractNumId w:val="105"/>
  </w:num>
  <w:num w:numId="69" w16cid:durableId="269241943">
    <w:abstractNumId w:val="81"/>
  </w:num>
  <w:num w:numId="70" w16cid:durableId="2025470460">
    <w:abstractNumId w:val="28"/>
  </w:num>
  <w:num w:numId="71" w16cid:durableId="293371609">
    <w:abstractNumId w:val="155"/>
  </w:num>
  <w:num w:numId="72" w16cid:durableId="436142180">
    <w:abstractNumId w:val="95"/>
  </w:num>
  <w:num w:numId="73" w16cid:durableId="1220702615">
    <w:abstractNumId w:val="135"/>
  </w:num>
  <w:num w:numId="74" w16cid:durableId="1406494415">
    <w:abstractNumId w:val="46"/>
  </w:num>
  <w:num w:numId="75" w16cid:durableId="1675300400">
    <w:abstractNumId w:val="80"/>
  </w:num>
  <w:num w:numId="76" w16cid:durableId="225800246">
    <w:abstractNumId w:val="86"/>
  </w:num>
  <w:num w:numId="77" w16cid:durableId="1143304191">
    <w:abstractNumId w:val="123"/>
  </w:num>
  <w:num w:numId="78" w16cid:durableId="1077937755">
    <w:abstractNumId w:val="35"/>
  </w:num>
  <w:num w:numId="79" w16cid:durableId="746534171">
    <w:abstractNumId w:val="116"/>
  </w:num>
  <w:num w:numId="80" w16cid:durableId="1026176831">
    <w:abstractNumId w:val="115"/>
  </w:num>
  <w:num w:numId="81" w16cid:durableId="310259631">
    <w:abstractNumId w:val="74"/>
  </w:num>
  <w:num w:numId="82" w16cid:durableId="713578840">
    <w:abstractNumId w:val="122"/>
  </w:num>
  <w:num w:numId="83" w16cid:durableId="347829367">
    <w:abstractNumId w:val="47"/>
  </w:num>
  <w:num w:numId="84" w16cid:durableId="1242714181">
    <w:abstractNumId w:val="151"/>
  </w:num>
  <w:num w:numId="85" w16cid:durableId="1585146070">
    <w:abstractNumId w:val="114"/>
  </w:num>
  <w:num w:numId="86" w16cid:durableId="1765572126">
    <w:abstractNumId w:val="66"/>
  </w:num>
  <w:num w:numId="87" w16cid:durableId="4671074">
    <w:abstractNumId w:val="27"/>
  </w:num>
  <w:num w:numId="88" w16cid:durableId="425349029">
    <w:abstractNumId w:val="31"/>
  </w:num>
  <w:num w:numId="89" w16cid:durableId="972446884">
    <w:abstractNumId w:val="77"/>
  </w:num>
  <w:num w:numId="90" w16cid:durableId="1433238174">
    <w:abstractNumId w:val="146"/>
  </w:num>
  <w:num w:numId="91" w16cid:durableId="378096515">
    <w:abstractNumId w:val="4"/>
  </w:num>
  <w:num w:numId="92" w16cid:durableId="1935016964">
    <w:abstractNumId w:val="124"/>
  </w:num>
  <w:num w:numId="93" w16cid:durableId="1729570552">
    <w:abstractNumId w:val="134"/>
  </w:num>
  <w:num w:numId="94" w16cid:durableId="175461285">
    <w:abstractNumId w:val="21"/>
  </w:num>
  <w:num w:numId="95" w16cid:durableId="2089301303">
    <w:abstractNumId w:val="152"/>
  </w:num>
  <w:num w:numId="96" w16cid:durableId="1776054123">
    <w:abstractNumId w:val="90"/>
  </w:num>
  <w:num w:numId="97" w16cid:durableId="36324761">
    <w:abstractNumId w:val="154"/>
  </w:num>
  <w:num w:numId="98" w16cid:durableId="720010892">
    <w:abstractNumId w:val="57"/>
  </w:num>
  <w:num w:numId="99" w16cid:durableId="269438342">
    <w:abstractNumId w:val="3"/>
  </w:num>
  <w:num w:numId="100" w16cid:durableId="813259952">
    <w:abstractNumId w:val="94"/>
  </w:num>
  <w:num w:numId="101" w16cid:durableId="883298056">
    <w:abstractNumId w:val="8"/>
  </w:num>
  <w:num w:numId="102" w16cid:durableId="1404991960">
    <w:abstractNumId w:val="147"/>
  </w:num>
  <w:num w:numId="103" w16cid:durableId="1829049838">
    <w:abstractNumId w:val="41"/>
  </w:num>
  <w:num w:numId="104" w16cid:durableId="785542950">
    <w:abstractNumId w:val="30"/>
  </w:num>
  <w:num w:numId="105" w16cid:durableId="471141878">
    <w:abstractNumId w:val="117"/>
  </w:num>
  <w:num w:numId="106" w16cid:durableId="689768380">
    <w:abstractNumId w:val="93"/>
  </w:num>
  <w:num w:numId="107" w16cid:durableId="1580826032">
    <w:abstractNumId w:val="32"/>
  </w:num>
  <w:num w:numId="108" w16cid:durableId="1496725255">
    <w:abstractNumId w:val="48"/>
  </w:num>
  <w:num w:numId="109" w16cid:durableId="1813063827">
    <w:abstractNumId w:val="70"/>
  </w:num>
  <w:num w:numId="110" w16cid:durableId="2129618120">
    <w:abstractNumId w:val="98"/>
  </w:num>
  <w:num w:numId="111" w16cid:durableId="783963373">
    <w:abstractNumId w:val="158"/>
  </w:num>
  <w:num w:numId="112" w16cid:durableId="27876426">
    <w:abstractNumId w:val="24"/>
  </w:num>
  <w:num w:numId="113" w16cid:durableId="1987734850">
    <w:abstractNumId w:val="11"/>
  </w:num>
  <w:num w:numId="114" w16cid:durableId="289361210">
    <w:abstractNumId w:val="5"/>
  </w:num>
  <w:num w:numId="115" w16cid:durableId="449084604">
    <w:abstractNumId w:val="18"/>
  </w:num>
  <w:num w:numId="116" w16cid:durableId="1988244443">
    <w:abstractNumId w:val="19"/>
  </w:num>
  <w:num w:numId="117" w16cid:durableId="421033063">
    <w:abstractNumId w:val="51"/>
  </w:num>
  <w:num w:numId="118" w16cid:durableId="1272779183">
    <w:abstractNumId w:val="139"/>
  </w:num>
  <w:num w:numId="119" w16cid:durableId="1513254936">
    <w:abstractNumId w:val="36"/>
  </w:num>
  <w:num w:numId="120" w16cid:durableId="1512062204">
    <w:abstractNumId w:val="63"/>
  </w:num>
  <w:num w:numId="121" w16cid:durableId="1754820099">
    <w:abstractNumId w:val="111"/>
  </w:num>
  <w:num w:numId="122" w16cid:durableId="1107237930">
    <w:abstractNumId w:val="107"/>
  </w:num>
  <w:num w:numId="123" w16cid:durableId="554857002">
    <w:abstractNumId w:val="103"/>
  </w:num>
  <w:num w:numId="124" w16cid:durableId="939683895">
    <w:abstractNumId w:val="25"/>
  </w:num>
  <w:num w:numId="125" w16cid:durableId="750155420">
    <w:abstractNumId w:val="73"/>
  </w:num>
  <w:num w:numId="126" w16cid:durableId="551044661">
    <w:abstractNumId w:val="9"/>
  </w:num>
  <w:num w:numId="127" w16cid:durableId="2147314865">
    <w:abstractNumId w:val="69"/>
  </w:num>
  <w:num w:numId="128" w16cid:durableId="647561869">
    <w:abstractNumId w:val="119"/>
  </w:num>
  <w:num w:numId="129" w16cid:durableId="1555390330">
    <w:abstractNumId w:val="82"/>
  </w:num>
  <w:num w:numId="130" w16cid:durableId="982659761">
    <w:abstractNumId w:val="129"/>
  </w:num>
  <w:num w:numId="131" w16cid:durableId="1347709969">
    <w:abstractNumId w:val="2"/>
  </w:num>
  <w:num w:numId="132" w16cid:durableId="425463116">
    <w:abstractNumId w:val="79"/>
  </w:num>
  <w:num w:numId="133" w16cid:durableId="1118140289">
    <w:abstractNumId w:val="148"/>
  </w:num>
  <w:num w:numId="134" w16cid:durableId="1733844917">
    <w:abstractNumId w:val="20"/>
  </w:num>
  <w:num w:numId="135" w16cid:durableId="1867209737">
    <w:abstractNumId w:val="50"/>
  </w:num>
  <w:num w:numId="136" w16cid:durableId="1382704226">
    <w:abstractNumId w:val="110"/>
  </w:num>
  <w:num w:numId="137" w16cid:durableId="1715887218">
    <w:abstractNumId w:val="65"/>
  </w:num>
  <w:num w:numId="138" w16cid:durableId="657685040">
    <w:abstractNumId w:val="75"/>
  </w:num>
  <w:num w:numId="139" w16cid:durableId="1307784211">
    <w:abstractNumId w:val="145"/>
  </w:num>
  <w:num w:numId="140" w16cid:durableId="571544881">
    <w:abstractNumId w:val="132"/>
  </w:num>
  <w:num w:numId="141" w16cid:durableId="969017809">
    <w:abstractNumId w:val="29"/>
  </w:num>
  <w:num w:numId="142" w16cid:durableId="982079729">
    <w:abstractNumId w:val="56"/>
  </w:num>
  <w:num w:numId="143" w16cid:durableId="374234659">
    <w:abstractNumId w:val="88"/>
  </w:num>
  <w:num w:numId="144" w16cid:durableId="1418553329">
    <w:abstractNumId w:val="112"/>
  </w:num>
  <w:num w:numId="145" w16cid:durableId="211188730">
    <w:abstractNumId w:val="87"/>
  </w:num>
  <w:num w:numId="146" w16cid:durableId="1960792817">
    <w:abstractNumId w:val="12"/>
  </w:num>
  <w:num w:numId="147" w16cid:durableId="1896817336">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557253979">
    <w:abstractNumId w:val="67"/>
  </w:num>
  <w:num w:numId="149" w16cid:durableId="687557945">
    <w:abstractNumId w:val="38"/>
  </w:num>
  <w:num w:numId="150" w16cid:durableId="9649172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450515751">
    <w:abstractNumId w:val="1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249169095">
    <w:abstractNumId w:val="52"/>
  </w:num>
  <w:num w:numId="153" w16cid:durableId="2028631382">
    <w:abstractNumId w:val="153"/>
  </w:num>
  <w:num w:numId="154" w16cid:durableId="2133475337">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630942693">
    <w:abstractNumId w:val="23"/>
  </w:num>
  <w:num w:numId="156" w16cid:durableId="1149396008">
    <w:abstractNumId w:val="72"/>
  </w:num>
  <w:num w:numId="157" w16cid:durableId="2024093262">
    <w:abstractNumId w:val="53"/>
  </w:num>
  <w:num w:numId="158" w16cid:durableId="165175146">
    <w:abstractNumId w:val="13"/>
  </w:num>
  <w:num w:numId="159" w16cid:durableId="1748843970">
    <w:abstractNumId w:val="59"/>
  </w:num>
  <w:num w:numId="160" w16cid:durableId="1395005561">
    <w:abstractNumId w:val="6"/>
  </w:num>
  <w:num w:numId="161" w16cid:durableId="1335382794">
    <w:abstractNumId w:val="58"/>
  </w:num>
  <w:num w:numId="162" w16cid:durableId="1319069775">
    <w:abstractNumId w:val="68"/>
  </w:num>
  <w:num w:numId="163" w16cid:durableId="1864127522">
    <w:abstractNumId w:val="130"/>
  </w:num>
  <w:numIdMacAtCleanup w:val="1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usz Rogalski [2]">
    <w15:presenceInfo w15:providerId="AD" w15:userId="S-1-5-21-1311466855-2084043341-672013804-13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78C"/>
    <w:rsid w:val="00003BE4"/>
    <w:rsid w:val="00007432"/>
    <w:rsid w:val="00007896"/>
    <w:rsid w:val="0001015F"/>
    <w:rsid w:val="00010D67"/>
    <w:rsid w:val="00012161"/>
    <w:rsid w:val="000148AA"/>
    <w:rsid w:val="00023340"/>
    <w:rsid w:val="00023F82"/>
    <w:rsid w:val="00024CD3"/>
    <w:rsid w:val="000432DE"/>
    <w:rsid w:val="00043374"/>
    <w:rsid w:val="00051B1E"/>
    <w:rsid w:val="00073364"/>
    <w:rsid w:val="000739E0"/>
    <w:rsid w:val="00081618"/>
    <w:rsid w:val="00090CC9"/>
    <w:rsid w:val="000923D1"/>
    <w:rsid w:val="000926E5"/>
    <w:rsid w:val="00097CF3"/>
    <w:rsid w:val="000A05D5"/>
    <w:rsid w:val="000A1908"/>
    <w:rsid w:val="000A29E2"/>
    <w:rsid w:val="000B1B17"/>
    <w:rsid w:val="000B31D8"/>
    <w:rsid w:val="000B31DC"/>
    <w:rsid w:val="000B3483"/>
    <w:rsid w:val="000B3ED1"/>
    <w:rsid w:val="000D2ECB"/>
    <w:rsid w:val="000E2FAA"/>
    <w:rsid w:val="000E60C1"/>
    <w:rsid w:val="000F74C7"/>
    <w:rsid w:val="00102356"/>
    <w:rsid w:val="001024B4"/>
    <w:rsid w:val="00104035"/>
    <w:rsid w:val="001123C6"/>
    <w:rsid w:val="00117768"/>
    <w:rsid w:val="00146D64"/>
    <w:rsid w:val="001679CA"/>
    <w:rsid w:val="00172564"/>
    <w:rsid w:val="00173941"/>
    <w:rsid w:val="00176259"/>
    <w:rsid w:val="001808B5"/>
    <w:rsid w:val="001810DE"/>
    <w:rsid w:val="0018562B"/>
    <w:rsid w:val="001877CC"/>
    <w:rsid w:val="0019044F"/>
    <w:rsid w:val="001918CF"/>
    <w:rsid w:val="00194F78"/>
    <w:rsid w:val="00197CC8"/>
    <w:rsid w:val="001A23C2"/>
    <w:rsid w:val="001B4E82"/>
    <w:rsid w:val="001B6D6B"/>
    <w:rsid w:val="001C2629"/>
    <w:rsid w:val="001D2C95"/>
    <w:rsid w:val="001D3F36"/>
    <w:rsid w:val="001D6C8F"/>
    <w:rsid w:val="001F0C6C"/>
    <w:rsid w:val="001F1F6A"/>
    <w:rsid w:val="001F205C"/>
    <w:rsid w:val="001F29DC"/>
    <w:rsid w:val="001F3D23"/>
    <w:rsid w:val="001F4A1D"/>
    <w:rsid w:val="00207D49"/>
    <w:rsid w:val="0021264F"/>
    <w:rsid w:val="002130F7"/>
    <w:rsid w:val="0021516F"/>
    <w:rsid w:val="00227472"/>
    <w:rsid w:val="00237076"/>
    <w:rsid w:val="00255B98"/>
    <w:rsid w:val="00263461"/>
    <w:rsid w:val="00267E2E"/>
    <w:rsid w:val="00282391"/>
    <w:rsid w:val="00291FC4"/>
    <w:rsid w:val="00295B0F"/>
    <w:rsid w:val="00296756"/>
    <w:rsid w:val="002A2FE2"/>
    <w:rsid w:val="002A4D87"/>
    <w:rsid w:val="002B74AB"/>
    <w:rsid w:val="002B796F"/>
    <w:rsid w:val="002C7597"/>
    <w:rsid w:val="002E160A"/>
    <w:rsid w:val="002E2E78"/>
    <w:rsid w:val="002E4794"/>
    <w:rsid w:val="002E4A53"/>
    <w:rsid w:val="002F0686"/>
    <w:rsid w:val="002F1CC7"/>
    <w:rsid w:val="002F46E3"/>
    <w:rsid w:val="002F4E98"/>
    <w:rsid w:val="002F7486"/>
    <w:rsid w:val="0030303F"/>
    <w:rsid w:val="00304616"/>
    <w:rsid w:val="003058E6"/>
    <w:rsid w:val="0031299C"/>
    <w:rsid w:val="00321FDC"/>
    <w:rsid w:val="00327155"/>
    <w:rsid w:val="00330756"/>
    <w:rsid w:val="00331EC5"/>
    <w:rsid w:val="003337F8"/>
    <w:rsid w:val="00343104"/>
    <w:rsid w:val="00345548"/>
    <w:rsid w:val="00347286"/>
    <w:rsid w:val="00347EA9"/>
    <w:rsid w:val="00350283"/>
    <w:rsid w:val="0036428F"/>
    <w:rsid w:val="003724B6"/>
    <w:rsid w:val="00396002"/>
    <w:rsid w:val="00397B96"/>
    <w:rsid w:val="003A212D"/>
    <w:rsid w:val="003A2165"/>
    <w:rsid w:val="003B1672"/>
    <w:rsid w:val="003B3BAD"/>
    <w:rsid w:val="003B434F"/>
    <w:rsid w:val="003C3DCA"/>
    <w:rsid w:val="00406C61"/>
    <w:rsid w:val="00412245"/>
    <w:rsid w:val="00413BFD"/>
    <w:rsid w:val="00417B90"/>
    <w:rsid w:val="00431A25"/>
    <w:rsid w:val="004320E8"/>
    <w:rsid w:val="004333EE"/>
    <w:rsid w:val="004378A8"/>
    <w:rsid w:val="00445819"/>
    <w:rsid w:val="00450149"/>
    <w:rsid w:val="00453837"/>
    <w:rsid w:val="00455BC9"/>
    <w:rsid w:val="004644A7"/>
    <w:rsid w:val="004660B8"/>
    <w:rsid w:val="0046726D"/>
    <w:rsid w:val="00467EF7"/>
    <w:rsid w:val="0047435C"/>
    <w:rsid w:val="00482ABE"/>
    <w:rsid w:val="0048360F"/>
    <w:rsid w:val="004A301E"/>
    <w:rsid w:val="004A4353"/>
    <w:rsid w:val="004B0D58"/>
    <w:rsid w:val="004C2462"/>
    <w:rsid w:val="004C2AC8"/>
    <w:rsid w:val="004C697A"/>
    <w:rsid w:val="004C74A7"/>
    <w:rsid w:val="004D2028"/>
    <w:rsid w:val="004D35A6"/>
    <w:rsid w:val="004F4844"/>
    <w:rsid w:val="004F6703"/>
    <w:rsid w:val="005103D7"/>
    <w:rsid w:val="00520239"/>
    <w:rsid w:val="005207DA"/>
    <w:rsid w:val="005402A8"/>
    <w:rsid w:val="00543BD9"/>
    <w:rsid w:val="005512C1"/>
    <w:rsid w:val="00551AAB"/>
    <w:rsid w:val="005528B4"/>
    <w:rsid w:val="00552FA0"/>
    <w:rsid w:val="00562795"/>
    <w:rsid w:val="00562D9E"/>
    <w:rsid w:val="00565A9A"/>
    <w:rsid w:val="00567411"/>
    <w:rsid w:val="00570173"/>
    <w:rsid w:val="0057388C"/>
    <w:rsid w:val="00575177"/>
    <w:rsid w:val="00586768"/>
    <w:rsid w:val="00593F25"/>
    <w:rsid w:val="005A552C"/>
    <w:rsid w:val="005B51A2"/>
    <w:rsid w:val="005C3FC9"/>
    <w:rsid w:val="005C543D"/>
    <w:rsid w:val="005D11DC"/>
    <w:rsid w:val="005E28D6"/>
    <w:rsid w:val="005E67C4"/>
    <w:rsid w:val="005F47FB"/>
    <w:rsid w:val="005F5DBC"/>
    <w:rsid w:val="005F6682"/>
    <w:rsid w:val="00600F99"/>
    <w:rsid w:val="00603BCB"/>
    <w:rsid w:val="006047CF"/>
    <w:rsid w:val="006058D2"/>
    <w:rsid w:val="00614A11"/>
    <w:rsid w:val="00622B91"/>
    <w:rsid w:val="00625025"/>
    <w:rsid w:val="00625313"/>
    <w:rsid w:val="00627735"/>
    <w:rsid w:val="00630F59"/>
    <w:rsid w:val="0063249A"/>
    <w:rsid w:val="00637BA4"/>
    <w:rsid w:val="00642A22"/>
    <w:rsid w:val="006454FC"/>
    <w:rsid w:val="006456BC"/>
    <w:rsid w:val="00645E96"/>
    <w:rsid w:val="00653613"/>
    <w:rsid w:val="00655018"/>
    <w:rsid w:val="00660794"/>
    <w:rsid w:val="00666CBC"/>
    <w:rsid w:val="0067593B"/>
    <w:rsid w:val="00675FBC"/>
    <w:rsid w:val="0067659F"/>
    <w:rsid w:val="006802D4"/>
    <w:rsid w:val="00693106"/>
    <w:rsid w:val="00694C36"/>
    <w:rsid w:val="006A06D4"/>
    <w:rsid w:val="006A1597"/>
    <w:rsid w:val="006A3795"/>
    <w:rsid w:val="006B3823"/>
    <w:rsid w:val="006C55CF"/>
    <w:rsid w:val="006C7DD8"/>
    <w:rsid w:val="006D0F24"/>
    <w:rsid w:val="006E25DA"/>
    <w:rsid w:val="006F505E"/>
    <w:rsid w:val="006F7DF1"/>
    <w:rsid w:val="00701A8E"/>
    <w:rsid w:val="00705ECB"/>
    <w:rsid w:val="00713494"/>
    <w:rsid w:val="00721EEE"/>
    <w:rsid w:val="00722371"/>
    <w:rsid w:val="00722C52"/>
    <w:rsid w:val="00725A5B"/>
    <w:rsid w:val="00732E05"/>
    <w:rsid w:val="00733029"/>
    <w:rsid w:val="00736079"/>
    <w:rsid w:val="0073729D"/>
    <w:rsid w:val="00737975"/>
    <w:rsid w:val="0074038E"/>
    <w:rsid w:val="00753FF5"/>
    <w:rsid w:val="007549F0"/>
    <w:rsid w:val="00775AB5"/>
    <w:rsid w:val="00780055"/>
    <w:rsid w:val="00780501"/>
    <w:rsid w:val="00781C10"/>
    <w:rsid w:val="00782347"/>
    <w:rsid w:val="007823A1"/>
    <w:rsid w:val="0078738D"/>
    <w:rsid w:val="007B0746"/>
    <w:rsid w:val="007D370A"/>
    <w:rsid w:val="007D5DE6"/>
    <w:rsid w:val="007D63F2"/>
    <w:rsid w:val="007E7AD9"/>
    <w:rsid w:val="00801BA8"/>
    <w:rsid w:val="0080708D"/>
    <w:rsid w:val="00824EBD"/>
    <w:rsid w:val="00842CD7"/>
    <w:rsid w:val="008461E6"/>
    <w:rsid w:val="008502CD"/>
    <w:rsid w:val="00854336"/>
    <w:rsid w:val="00857A7B"/>
    <w:rsid w:val="008638C2"/>
    <w:rsid w:val="00864CC7"/>
    <w:rsid w:val="008772E9"/>
    <w:rsid w:val="00880F85"/>
    <w:rsid w:val="008B7EB8"/>
    <w:rsid w:val="008C2255"/>
    <w:rsid w:val="008E2FA3"/>
    <w:rsid w:val="008E38C8"/>
    <w:rsid w:val="008F17AF"/>
    <w:rsid w:val="008F4C92"/>
    <w:rsid w:val="009014D6"/>
    <w:rsid w:val="00911062"/>
    <w:rsid w:val="00915E55"/>
    <w:rsid w:val="00923505"/>
    <w:rsid w:val="00942898"/>
    <w:rsid w:val="009476A7"/>
    <w:rsid w:val="009516CD"/>
    <w:rsid w:val="00996B5D"/>
    <w:rsid w:val="009A4FE0"/>
    <w:rsid w:val="009B2E3C"/>
    <w:rsid w:val="009C395F"/>
    <w:rsid w:val="009D0D8D"/>
    <w:rsid w:val="009D746F"/>
    <w:rsid w:val="009E0CA2"/>
    <w:rsid w:val="009E7314"/>
    <w:rsid w:val="009F6139"/>
    <w:rsid w:val="00A0429C"/>
    <w:rsid w:val="00A100C9"/>
    <w:rsid w:val="00A2038B"/>
    <w:rsid w:val="00A303DB"/>
    <w:rsid w:val="00A31B19"/>
    <w:rsid w:val="00A349E2"/>
    <w:rsid w:val="00A361EF"/>
    <w:rsid w:val="00A4543E"/>
    <w:rsid w:val="00A46009"/>
    <w:rsid w:val="00A60A4A"/>
    <w:rsid w:val="00A62678"/>
    <w:rsid w:val="00A62C07"/>
    <w:rsid w:val="00A63ECD"/>
    <w:rsid w:val="00A64BE8"/>
    <w:rsid w:val="00A7217B"/>
    <w:rsid w:val="00A7362F"/>
    <w:rsid w:val="00A756E1"/>
    <w:rsid w:val="00A964CD"/>
    <w:rsid w:val="00A970AA"/>
    <w:rsid w:val="00AA5E9B"/>
    <w:rsid w:val="00AA7E9F"/>
    <w:rsid w:val="00AB3B7C"/>
    <w:rsid w:val="00AC1585"/>
    <w:rsid w:val="00AC2C93"/>
    <w:rsid w:val="00AC3D0F"/>
    <w:rsid w:val="00AD2028"/>
    <w:rsid w:val="00AD30BE"/>
    <w:rsid w:val="00AD5ABB"/>
    <w:rsid w:val="00AE71F6"/>
    <w:rsid w:val="00AE7B03"/>
    <w:rsid w:val="00B017FF"/>
    <w:rsid w:val="00B02285"/>
    <w:rsid w:val="00B0432D"/>
    <w:rsid w:val="00B04F00"/>
    <w:rsid w:val="00B14B3F"/>
    <w:rsid w:val="00B21FC8"/>
    <w:rsid w:val="00B32C57"/>
    <w:rsid w:val="00B35723"/>
    <w:rsid w:val="00B41C24"/>
    <w:rsid w:val="00B479AC"/>
    <w:rsid w:val="00B51672"/>
    <w:rsid w:val="00B76E14"/>
    <w:rsid w:val="00B82931"/>
    <w:rsid w:val="00B82BD0"/>
    <w:rsid w:val="00B871F7"/>
    <w:rsid w:val="00B9519F"/>
    <w:rsid w:val="00BA741C"/>
    <w:rsid w:val="00BB5CC7"/>
    <w:rsid w:val="00BC2864"/>
    <w:rsid w:val="00BC348B"/>
    <w:rsid w:val="00BC5EBC"/>
    <w:rsid w:val="00BD051F"/>
    <w:rsid w:val="00BD2EF7"/>
    <w:rsid w:val="00BD5B8F"/>
    <w:rsid w:val="00BE3578"/>
    <w:rsid w:val="00BF06A0"/>
    <w:rsid w:val="00BF6505"/>
    <w:rsid w:val="00C10465"/>
    <w:rsid w:val="00C16DC7"/>
    <w:rsid w:val="00C17E0F"/>
    <w:rsid w:val="00C2543E"/>
    <w:rsid w:val="00C25F26"/>
    <w:rsid w:val="00C26DBE"/>
    <w:rsid w:val="00C27D6A"/>
    <w:rsid w:val="00C347EE"/>
    <w:rsid w:val="00C56B14"/>
    <w:rsid w:val="00C57E31"/>
    <w:rsid w:val="00C61325"/>
    <w:rsid w:val="00C72ABB"/>
    <w:rsid w:val="00C85CB4"/>
    <w:rsid w:val="00C86CA8"/>
    <w:rsid w:val="00C9054E"/>
    <w:rsid w:val="00C90DDB"/>
    <w:rsid w:val="00CA6D42"/>
    <w:rsid w:val="00CB6EC7"/>
    <w:rsid w:val="00CC4396"/>
    <w:rsid w:val="00CE2AE8"/>
    <w:rsid w:val="00CE2DED"/>
    <w:rsid w:val="00CE4A4C"/>
    <w:rsid w:val="00CE4F96"/>
    <w:rsid w:val="00D0385B"/>
    <w:rsid w:val="00D164EC"/>
    <w:rsid w:val="00D2671E"/>
    <w:rsid w:val="00D30236"/>
    <w:rsid w:val="00D30BC0"/>
    <w:rsid w:val="00D33C52"/>
    <w:rsid w:val="00D5183C"/>
    <w:rsid w:val="00D51EA8"/>
    <w:rsid w:val="00D5295F"/>
    <w:rsid w:val="00D74D94"/>
    <w:rsid w:val="00D753B1"/>
    <w:rsid w:val="00D80373"/>
    <w:rsid w:val="00D927F4"/>
    <w:rsid w:val="00D943EA"/>
    <w:rsid w:val="00D95779"/>
    <w:rsid w:val="00D962AE"/>
    <w:rsid w:val="00D96E16"/>
    <w:rsid w:val="00DB26E4"/>
    <w:rsid w:val="00DC7D47"/>
    <w:rsid w:val="00DD7497"/>
    <w:rsid w:val="00DE0404"/>
    <w:rsid w:val="00DF41C2"/>
    <w:rsid w:val="00DF678C"/>
    <w:rsid w:val="00DF7C0E"/>
    <w:rsid w:val="00E13920"/>
    <w:rsid w:val="00E2046F"/>
    <w:rsid w:val="00E2600A"/>
    <w:rsid w:val="00E34D48"/>
    <w:rsid w:val="00E40568"/>
    <w:rsid w:val="00E46E45"/>
    <w:rsid w:val="00E67704"/>
    <w:rsid w:val="00E711EA"/>
    <w:rsid w:val="00E836AA"/>
    <w:rsid w:val="00EC7776"/>
    <w:rsid w:val="00ED0690"/>
    <w:rsid w:val="00ED7182"/>
    <w:rsid w:val="00EE2996"/>
    <w:rsid w:val="00F11146"/>
    <w:rsid w:val="00F15769"/>
    <w:rsid w:val="00F15C5F"/>
    <w:rsid w:val="00F26995"/>
    <w:rsid w:val="00F4694E"/>
    <w:rsid w:val="00F66E7A"/>
    <w:rsid w:val="00F70D0F"/>
    <w:rsid w:val="00F7685D"/>
    <w:rsid w:val="00F77531"/>
    <w:rsid w:val="00F85902"/>
    <w:rsid w:val="00F860C7"/>
    <w:rsid w:val="00F873E3"/>
    <w:rsid w:val="00F9595F"/>
    <w:rsid w:val="00FA37A8"/>
    <w:rsid w:val="00FB42BC"/>
    <w:rsid w:val="00FD209B"/>
    <w:rsid w:val="00FD252E"/>
    <w:rsid w:val="00FD7834"/>
    <w:rsid w:val="00FE3995"/>
    <w:rsid w:val="00FE69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15C6F"/>
  <w15:docId w15:val="{1E3144E0-5A12-490C-8E0D-7A0FE40D9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678C"/>
    <w:pPr>
      <w:widowControl w:val="0"/>
      <w:suppressAutoHyphens/>
      <w:spacing w:after="0" w:line="240" w:lineRule="auto"/>
      <w:textAlignment w:val="baseline"/>
    </w:pPr>
    <w:rPr>
      <w:rFonts w:ascii="Times New Roman" w:eastAsia="Times New Roman" w:hAnsi="Times New Roman" w:cs="Times New Roman"/>
      <w:kern w:val="1"/>
      <w:sz w:val="20"/>
      <w:szCs w:val="20"/>
      <w:lang w:eastAsia="zh-CN"/>
    </w:rPr>
  </w:style>
  <w:style w:type="paragraph" w:styleId="Nagwek1">
    <w:name w:val="heading 1"/>
    <w:basedOn w:val="Normalny"/>
    <w:next w:val="Normalny"/>
    <w:link w:val="Nagwek1Znak"/>
    <w:uiPriority w:val="9"/>
    <w:qFormat/>
    <w:rsid w:val="0001216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01216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Textbody"/>
    <w:link w:val="Nagwek3Znak"/>
    <w:qFormat/>
    <w:rsid w:val="00DF678C"/>
    <w:pPr>
      <w:keepNext/>
      <w:widowControl/>
      <w:numPr>
        <w:ilvl w:val="2"/>
        <w:numId w:val="1"/>
      </w:numPr>
      <w:jc w:val="both"/>
      <w:outlineLvl w:val="2"/>
    </w:pPr>
    <w:rPr>
      <w:b/>
      <w:bCs/>
      <w:sz w:val="22"/>
      <w:szCs w:val="22"/>
    </w:rPr>
  </w:style>
  <w:style w:type="paragraph" w:styleId="Nagwek5">
    <w:name w:val="heading 5"/>
    <w:basedOn w:val="Normalny"/>
    <w:next w:val="Normalny"/>
    <w:link w:val="Nagwek5Znak"/>
    <w:uiPriority w:val="9"/>
    <w:semiHidden/>
    <w:unhideWhenUsed/>
    <w:qFormat/>
    <w:rsid w:val="00C86CA8"/>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DF678C"/>
    <w:rPr>
      <w:rFonts w:ascii="Times New Roman" w:eastAsia="Times New Roman" w:hAnsi="Times New Roman" w:cs="Times New Roman"/>
      <w:b/>
      <w:bCs/>
      <w:kern w:val="1"/>
      <w:lang w:eastAsia="zh-CN"/>
    </w:rPr>
  </w:style>
  <w:style w:type="paragraph" w:styleId="Tekstpodstawowy">
    <w:name w:val="Body Text"/>
    <w:basedOn w:val="Normalny"/>
    <w:link w:val="TekstpodstawowyZnak"/>
    <w:rsid w:val="00DF678C"/>
    <w:pPr>
      <w:widowControl/>
      <w:suppressAutoHyphens w:val="0"/>
      <w:spacing w:after="120"/>
      <w:textAlignment w:val="auto"/>
    </w:pPr>
    <w:rPr>
      <w:sz w:val="24"/>
      <w:szCs w:val="24"/>
      <w:lang w:val="x-none"/>
    </w:rPr>
  </w:style>
  <w:style w:type="character" w:customStyle="1" w:styleId="TekstpodstawowyZnak">
    <w:name w:val="Tekst podstawowy Znak"/>
    <w:basedOn w:val="Domylnaczcionkaakapitu"/>
    <w:link w:val="Tekstpodstawowy"/>
    <w:rsid w:val="00DF678C"/>
    <w:rPr>
      <w:rFonts w:ascii="Times New Roman" w:eastAsia="Times New Roman" w:hAnsi="Times New Roman" w:cs="Times New Roman"/>
      <w:kern w:val="1"/>
      <w:sz w:val="24"/>
      <w:szCs w:val="24"/>
      <w:lang w:val="x-none" w:eastAsia="zh-CN"/>
    </w:rPr>
  </w:style>
  <w:style w:type="paragraph" w:customStyle="1" w:styleId="Textbody">
    <w:name w:val="Text body"/>
    <w:basedOn w:val="Normalny"/>
    <w:rsid w:val="00DF678C"/>
    <w:pPr>
      <w:widowControl/>
      <w:spacing w:after="120" w:line="276" w:lineRule="auto"/>
    </w:pPr>
    <w:rPr>
      <w:rFonts w:ascii="Calibri" w:eastAsia="Calibri" w:hAnsi="Calibri" w:cs="Calibri"/>
      <w:sz w:val="22"/>
      <w:szCs w:val="22"/>
    </w:rPr>
  </w:style>
  <w:style w:type="paragraph" w:styleId="Nagwek">
    <w:name w:val="header"/>
    <w:basedOn w:val="Normalny"/>
    <w:link w:val="NagwekZnak"/>
    <w:uiPriority w:val="99"/>
    <w:rsid w:val="00DF678C"/>
  </w:style>
  <w:style w:type="character" w:customStyle="1" w:styleId="NagwekZnak">
    <w:name w:val="Nagłówek Znak"/>
    <w:basedOn w:val="Domylnaczcionkaakapitu"/>
    <w:link w:val="Nagwek"/>
    <w:uiPriority w:val="99"/>
    <w:rsid w:val="00DF678C"/>
    <w:rPr>
      <w:rFonts w:ascii="Times New Roman" w:eastAsia="Times New Roman" w:hAnsi="Times New Roman" w:cs="Times New Roman"/>
      <w:kern w:val="1"/>
      <w:sz w:val="20"/>
      <w:szCs w:val="20"/>
      <w:lang w:eastAsia="zh-CN"/>
    </w:rPr>
  </w:style>
  <w:style w:type="paragraph" w:styleId="Stopka">
    <w:name w:val="footer"/>
    <w:basedOn w:val="Normalny"/>
    <w:link w:val="StopkaZnak"/>
    <w:rsid w:val="00DF678C"/>
  </w:style>
  <w:style w:type="character" w:customStyle="1" w:styleId="StopkaZnak">
    <w:name w:val="Stopka Znak"/>
    <w:basedOn w:val="Domylnaczcionkaakapitu"/>
    <w:link w:val="Stopka"/>
    <w:rsid w:val="00DF678C"/>
    <w:rPr>
      <w:rFonts w:ascii="Times New Roman" w:eastAsia="Times New Roman" w:hAnsi="Times New Roman" w:cs="Times New Roman"/>
      <w:kern w:val="1"/>
      <w:sz w:val="20"/>
      <w:szCs w:val="20"/>
      <w:lang w:eastAsia="zh-CN"/>
    </w:rPr>
  </w:style>
  <w:style w:type="paragraph" w:styleId="Akapitzlist">
    <w:name w:val="List Paragraph"/>
    <w:basedOn w:val="Normalny"/>
    <w:link w:val="AkapitzlistZnak"/>
    <w:uiPriority w:val="34"/>
    <w:qFormat/>
    <w:rsid w:val="00DF678C"/>
    <w:pPr>
      <w:widowControl/>
      <w:spacing w:after="200" w:line="276" w:lineRule="auto"/>
      <w:ind w:left="708"/>
    </w:pPr>
    <w:rPr>
      <w:rFonts w:ascii="Calibri" w:eastAsia="Calibri" w:hAnsi="Calibri" w:cs="Calibri"/>
      <w:sz w:val="22"/>
      <w:szCs w:val="22"/>
    </w:rPr>
  </w:style>
  <w:style w:type="paragraph" w:styleId="NormalnyWeb">
    <w:name w:val="Normal (Web)"/>
    <w:basedOn w:val="Normalny"/>
    <w:rsid w:val="00DF678C"/>
    <w:pPr>
      <w:widowControl/>
      <w:suppressAutoHyphens w:val="0"/>
      <w:spacing w:before="100" w:after="100"/>
      <w:textAlignment w:val="auto"/>
    </w:pPr>
    <w:rPr>
      <w:sz w:val="24"/>
      <w:szCs w:val="24"/>
    </w:rPr>
  </w:style>
  <w:style w:type="paragraph" w:customStyle="1" w:styleId="Pisma">
    <w:name w:val="Pisma"/>
    <w:basedOn w:val="Normalny"/>
    <w:rsid w:val="00DF678C"/>
    <w:pPr>
      <w:widowControl/>
      <w:suppressAutoHyphens w:val="0"/>
      <w:jc w:val="both"/>
      <w:textAlignment w:val="auto"/>
    </w:pPr>
    <w:rPr>
      <w:sz w:val="24"/>
    </w:rPr>
  </w:style>
  <w:style w:type="paragraph" w:styleId="Bezodstpw">
    <w:name w:val="No Spacing"/>
    <w:uiPriority w:val="1"/>
    <w:qFormat/>
    <w:rsid w:val="00DF678C"/>
    <w:pPr>
      <w:widowControl w:val="0"/>
      <w:suppressAutoHyphens/>
      <w:spacing w:after="0" w:line="240" w:lineRule="auto"/>
      <w:textAlignment w:val="baseline"/>
    </w:pPr>
    <w:rPr>
      <w:rFonts w:ascii="Times New Roman" w:eastAsia="Times New Roman" w:hAnsi="Times New Roman" w:cs="Times New Roman"/>
      <w:kern w:val="1"/>
      <w:sz w:val="20"/>
      <w:szCs w:val="20"/>
      <w:lang w:eastAsia="zh-CN"/>
    </w:rPr>
  </w:style>
  <w:style w:type="paragraph" w:styleId="Tekstdymka">
    <w:name w:val="Balloon Text"/>
    <w:basedOn w:val="Normalny"/>
    <w:link w:val="TekstdymkaZnak"/>
    <w:uiPriority w:val="99"/>
    <w:semiHidden/>
    <w:unhideWhenUsed/>
    <w:rsid w:val="00D5295F"/>
    <w:rPr>
      <w:rFonts w:ascii="Tahoma" w:hAnsi="Tahoma" w:cs="Tahoma"/>
      <w:sz w:val="16"/>
      <w:szCs w:val="16"/>
    </w:rPr>
  </w:style>
  <w:style w:type="character" w:customStyle="1" w:styleId="TekstdymkaZnak">
    <w:name w:val="Tekst dymka Znak"/>
    <w:basedOn w:val="Domylnaczcionkaakapitu"/>
    <w:link w:val="Tekstdymka"/>
    <w:uiPriority w:val="99"/>
    <w:semiHidden/>
    <w:rsid w:val="00D5295F"/>
    <w:rPr>
      <w:rFonts w:ascii="Tahoma" w:eastAsia="Times New Roman" w:hAnsi="Tahoma" w:cs="Tahoma"/>
      <w:kern w:val="1"/>
      <w:sz w:val="16"/>
      <w:szCs w:val="16"/>
      <w:lang w:eastAsia="zh-CN"/>
    </w:rPr>
  </w:style>
  <w:style w:type="character" w:styleId="Odwoaniedokomentarza">
    <w:name w:val="annotation reference"/>
    <w:basedOn w:val="Domylnaczcionkaakapitu"/>
    <w:uiPriority w:val="99"/>
    <w:semiHidden/>
    <w:unhideWhenUsed/>
    <w:rsid w:val="00090CC9"/>
    <w:rPr>
      <w:sz w:val="16"/>
      <w:szCs w:val="16"/>
    </w:rPr>
  </w:style>
  <w:style w:type="paragraph" w:styleId="Tekstkomentarza">
    <w:name w:val="annotation text"/>
    <w:basedOn w:val="Normalny"/>
    <w:link w:val="TekstkomentarzaZnak"/>
    <w:uiPriority w:val="99"/>
    <w:unhideWhenUsed/>
    <w:rsid w:val="00090CC9"/>
  </w:style>
  <w:style w:type="character" w:customStyle="1" w:styleId="TekstkomentarzaZnak">
    <w:name w:val="Tekst komentarza Znak"/>
    <w:basedOn w:val="Domylnaczcionkaakapitu"/>
    <w:link w:val="Tekstkomentarza"/>
    <w:uiPriority w:val="99"/>
    <w:rsid w:val="00090CC9"/>
    <w:rPr>
      <w:rFonts w:ascii="Times New Roman" w:eastAsia="Times New Roman" w:hAnsi="Times New Roman" w:cs="Times New Roman"/>
      <w:kern w:val="1"/>
      <w:sz w:val="20"/>
      <w:szCs w:val="20"/>
      <w:lang w:eastAsia="zh-CN"/>
    </w:rPr>
  </w:style>
  <w:style w:type="paragraph" w:styleId="Tematkomentarza">
    <w:name w:val="annotation subject"/>
    <w:basedOn w:val="Tekstkomentarza"/>
    <w:next w:val="Tekstkomentarza"/>
    <w:link w:val="TematkomentarzaZnak"/>
    <w:uiPriority w:val="99"/>
    <w:semiHidden/>
    <w:unhideWhenUsed/>
    <w:rsid w:val="00090CC9"/>
    <w:rPr>
      <w:b/>
      <w:bCs/>
    </w:rPr>
  </w:style>
  <w:style w:type="character" w:customStyle="1" w:styleId="TematkomentarzaZnak">
    <w:name w:val="Temat komentarza Znak"/>
    <w:basedOn w:val="TekstkomentarzaZnak"/>
    <w:link w:val="Tematkomentarza"/>
    <w:uiPriority w:val="99"/>
    <w:semiHidden/>
    <w:rsid w:val="00090CC9"/>
    <w:rPr>
      <w:rFonts w:ascii="Times New Roman" w:eastAsia="Times New Roman" w:hAnsi="Times New Roman" w:cs="Times New Roman"/>
      <w:b/>
      <w:bCs/>
      <w:kern w:val="1"/>
      <w:sz w:val="20"/>
      <w:szCs w:val="20"/>
      <w:lang w:eastAsia="zh-CN"/>
    </w:rPr>
  </w:style>
  <w:style w:type="character" w:customStyle="1" w:styleId="AkapitzlistZnak">
    <w:name w:val="Akapit z listą Znak"/>
    <w:basedOn w:val="Domylnaczcionkaakapitu"/>
    <w:link w:val="Akapitzlist"/>
    <w:uiPriority w:val="34"/>
    <w:locked/>
    <w:rsid w:val="001D6C8F"/>
    <w:rPr>
      <w:rFonts w:ascii="Calibri" w:eastAsia="Calibri" w:hAnsi="Calibri" w:cs="Calibri"/>
      <w:kern w:val="1"/>
      <w:lang w:eastAsia="zh-CN"/>
    </w:rPr>
  </w:style>
  <w:style w:type="character" w:styleId="Hipercze">
    <w:name w:val="Hyperlink"/>
    <w:basedOn w:val="Domylnaczcionkaakapitu"/>
    <w:uiPriority w:val="99"/>
    <w:unhideWhenUsed/>
    <w:rsid w:val="001D6C8F"/>
    <w:rPr>
      <w:color w:val="0000FF"/>
      <w:u w:val="single"/>
    </w:rPr>
  </w:style>
  <w:style w:type="paragraph" w:customStyle="1" w:styleId="pkt">
    <w:name w:val="pkt"/>
    <w:basedOn w:val="Normalny"/>
    <w:link w:val="pktZnak"/>
    <w:rsid w:val="001D6C8F"/>
    <w:pPr>
      <w:widowControl/>
      <w:suppressAutoHyphens w:val="0"/>
      <w:spacing w:before="60" w:after="60"/>
      <w:ind w:left="851" w:hanging="295"/>
      <w:jc w:val="both"/>
      <w:textAlignment w:val="auto"/>
    </w:pPr>
    <w:rPr>
      <w:kern w:val="0"/>
      <w:sz w:val="24"/>
      <w:szCs w:val="24"/>
      <w:lang w:eastAsia="pl-PL"/>
    </w:rPr>
  </w:style>
  <w:style w:type="character" w:customStyle="1" w:styleId="pktZnak">
    <w:name w:val="pkt Znak"/>
    <w:link w:val="pkt"/>
    <w:rsid w:val="001D6C8F"/>
    <w:rPr>
      <w:rFonts w:ascii="Times New Roman" w:eastAsia="Times New Roman" w:hAnsi="Times New Roman" w:cs="Times New Roman"/>
      <w:sz w:val="24"/>
      <w:szCs w:val="24"/>
      <w:lang w:eastAsia="pl-PL"/>
    </w:rPr>
  </w:style>
  <w:style w:type="character" w:customStyle="1" w:styleId="Nagwek5Znak">
    <w:name w:val="Nagłówek 5 Znak"/>
    <w:basedOn w:val="Domylnaczcionkaakapitu"/>
    <w:link w:val="Nagwek5"/>
    <w:uiPriority w:val="9"/>
    <w:semiHidden/>
    <w:rsid w:val="00C86CA8"/>
    <w:rPr>
      <w:rFonts w:asciiTheme="majorHAnsi" w:eastAsiaTheme="majorEastAsia" w:hAnsiTheme="majorHAnsi" w:cstheme="majorBidi"/>
      <w:color w:val="2F5496" w:themeColor="accent1" w:themeShade="BF"/>
      <w:kern w:val="1"/>
      <w:sz w:val="20"/>
      <w:szCs w:val="20"/>
      <w:lang w:eastAsia="zh-CN"/>
    </w:rPr>
  </w:style>
  <w:style w:type="paragraph" w:styleId="Poprawka">
    <w:name w:val="Revision"/>
    <w:hidden/>
    <w:uiPriority w:val="99"/>
    <w:semiHidden/>
    <w:rsid w:val="00FA37A8"/>
    <w:pPr>
      <w:spacing w:after="0" w:line="240" w:lineRule="auto"/>
    </w:pPr>
    <w:rPr>
      <w:rFonts w:ascii="Times New Roman" w:eastAsia="Times New Roman" w:hAnsi="Times New Roman" w:cs="Times New Roman"/>
      <w:kern w:val="1"/>
      <w:sz w:val="20"/>
      <w:szCs w:val="20"/>
      <w:lang w:eastAsia="zh-CN"/>
    </w:rPr>
  </w:style>
  <w:style w:type="paragraph" w:customStyle="1" w:styleId="Default">
    <w:name w:val="Default"/>
    <w:rsid w:val="00AC1585"/>
    <w:pPr>
      <w:autoSpaceDE w:val="0"/>
      <w:autoSpaceDN w:val="0"/>
      <w:adjustRightInd w:val="0"/>
      <w:spacing w:after="0" w:line="240" w:lineRule="auto"/>
    </w:pPr>
    <w:rPr>
      <w:rFonts w:ascii="Arial" w:hAnsi="Arial" w:cs="Arial"/>
      <w:color w:val="000000"/>
      <w:sz w:val="24"/>
      <w:szCs w:val="24"/>
    </w:rPr>
  </w:style>
  <w:style w:type="character" w:customStyle="1" w:styleId="BrakA">
    <w:name w:val="Brak A"/>
    <w:qFormat/>
    <w:rsid w:val="000E60C1"/>
  </w:style>
  <w:style w:type="character" w:customStyle="1" w:styleId="Hyperlink3">
    <w:name w:val="Hyperlink.3"/>
    <w:qFormat/>
    <w:rsid w:val="000E60C1"/>
    <w:rPr>
      <w:rFonts w:ascii="Arial" w:hAnsi="Arial"/>
      <w:sz w:val="20"/>
      <w:szCs w:val="20"/>
    </w:rPr>
  </w:style>
  <w:style w:type="character" w:customStyle="1" w:styleId="Brak">
    <w:name w:val="Brak"/>
    <w:rsid w:val="000E60C1"/>
  </w:style>
  <w:style w:type="character" w:customStyle="1" w:styleId="Hyperlink4">
    <w:name w:val="Hyperlink.4"/>
    <w:basedOn w:val="Brak"/>
    <w:rsid w:val="000E60C1"/>
    <w:rPr>
      <w:rFonts w:ascii="Arial" w:eastAsia="Arial" w:hAnsi="Arial" w:cs="Arial"/>
      <w:b/>
      <w:bCs/>
      <w:sz w:val="20"/>
      <w:szCs w:val="20"/>
    </w:rPr>
  </w:style>
  <w:style w:type="numbering" w:customStyle="1" w:styleId="Zaimportowanystyl25">
    <w:name w:val="Zaimportowany styl 25"/>
    <w:rsid w:val="000E60C1"/>
    <w:pPr>
      <w:numPr>
        <w:numId w:val="3"/>
      </w:numPr>
    </w:pPr>
  </w:style>
  <w:style w:type="paragraph" w:customStyle="1" w:styleId="BodyText21">
    <w:name w:val="Body Text 21"/>
    <w:rsid w:val="000E60C1"/>
    <w:pPr>
      <w:pBdr>
        <w:top w:val="nil"/>
        <w:left w:val="nil"/>
        <w:bottom w:val="nil"/>
        <w:right w:val="nil"/>
        <w:between w:val="nil"/>
        <w:bar w:val="nil"/>
      </w:pBdr>
      <w:spacing w:after="0" w:line="240" w:lineRule="auto"/>
      <w:ind w:left="1080"/>
      <w:jc w:val="both"/>
    </w:pPr>
    <w:rPr>
      <w:rFonts w:ascii="Times New Roman" w:eastAsia="Arial Unicode MS" w:hAnsi="Times New Roman" w:cs="Arial Unicode MS"/>
      <w:color w:val="000000"/>
      <w:u w:color="000000"/>
      <w:bdr w:val="nil"/>
      <w:lang w:eastAsia="pl-PL"/>
    </w:rPr>
  </w:style>
  <w:style w:type="character" w:customStyle="1" w:styleId="Nagwek1Znak">
    <w:name w:val="Nagłówek 1 Znak"/>
    <w:basedOn w:val="Domylnaczcionkaakapitu"/>
    <w:link w:val="Nagwek1"/>
    <w:uiPriority w:val="9"/>
    <w:rsid w:val="00012161"/>
    <w:rPr>
      <w:rFonts w:asciiTheme="majorHAnsi" w:eastAsiaTheme="majorEastAsia" w:hAnsiTheme="majorHAnsi" w:cstheme="majorBidi"/>
      <w:color w:val="2F5496" w:themeColor="accent1" w:themeShade="BF"/>
      <w:kern w:val="1"/>
      <w:sz w:val="32"/>
      <w:szCs w:val="32"/>
      <w:lang w:eastAsia="zh-CN"/>
    </w:rPr>
  </w:style>
  <w:style w:type="character" w:customStyle="1" w:styleId="Nagwek2Znak">
    <w:name w:val="Nagłówek 2 Znak"/>
    <w:basedOn w:val="Domylnaczcionkaakapitu"/>
    <w:link w:val="Nagwek2"/>
    <w:uiPriority w:val="9"/>
    <w:semiHidden/>
    <w:rsid w:val="00012161"/>
    <w:rPr>
      <w:rFonts w:asciiTheme="majorHAnsi" w:eastAsiaTheme="majorEastAsia" w:hAnsiTheme="majorHAnsi" w:cstheme="majorBidi"/>
      <w:color w:val="2F5496" w:themeColor="accent1" w:themeShade="BF"/>
      <w:kern w:val="1"/>
      <w:sz w:val="26"/>
      <w:szCs w:val="26"/>
      <w:lang w:eastAsia="zh-CN"/>
    </w:rPr>
  </w:style>
  <w:style w:type="paragraph" w:styleId="Tekstprzypisukocowego">
    <w:name w:val="endnote text"/>
    <w:basedOn w:val="Normalny"/>
    <w:link w:val="TekstprzypisukocowegoZnak"/>
    <w:uiPriority w:val="99"/>
    <w:semiHidden/>
    <w:unhideWhenUsed/>
    <w:rsid w:val="00627735"/>
  </w:style>
  <w:style w:type="character" w:customStyle="1" w:styleId="TekstprzypisukocowegoZnak">
    <w:name w:val="Tekst przypisu końcowego Znak"/>
    <w:basedOn w:val="Domylnaczcionkaakapitu"/>
    <w:link w:val="Tekstprzypisukocowego"/>
    <w:uiPriority w:val="99"/>
    <w:semiHidden/>
    <w:rsid w:val="00627735"/>
    <w:rPr>
      <w:rFonts w:ascii="Times New Roman" w:eastAsia="Times New Roman" w:hAnsi="Times New Roman" w:cs="Times New Roman"/>
      <w:kern w:val="1"/>
      <w:sz w:val="20"/>
      <w:szCs w:val="20"/>
      <w:lang w:eastAsia="zh-CN"/>
    </w:rPr>
  </w:style>
  <w:style w:type="character" w:styleId="Odwoanieprzypisukocowego">
    <w:name w:val="endnote reference"/>
    <w:basedOn w:val="Domylnaczcionkaakapitu"/>
    <w:uiPriority w:val="99"/>
    <w:semiHidden/>
    <w:unhideWhenUsed/>
    <w:rsid w:val="006277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93068">
      <w:bodyDiv w:val="1"/>
      <w:marLeft w:val="0"/>
      <w:marRight w:val="0"/>
      <w:marTop w:val="0"/>
      <w:marBottom w:val="0"/>
      <w:divBdr>
        <w:top w:val="none" w:sz="0" w:space="0" w:color="auto"/>
        <w:left w:val="none" w:sz="0" w:space="0" w:color="auto"/>
        <w:bottom w:val="none" w:sz="0" w:space="0" w:color="auto"/>
        <w:right w:val="none" w:sz="0" w:space="0" w:color="auto"/>
      </w:divBdr>
    </w:div>
    <w:div w:id="47536284">
      <w:bodyDiv w:val="1"/>
      <w:marLeft w:val="0"/>
      <w:marRight w:val="0"/>
      <w:marTop w:val="0"/>
      <w:marBottom w:val="0"/>
      <w:divBdr>
        <w:top w:val="none" w:sz="0" w:space="0" w:color="auto"/>
        <w:left w:val="none" w:sz="0" w:space="0" w:color="auto"/>
        <w:bottom w:val="none" w:sz="0" w:space="0" w:color="auto"/>
        <w:right w:val="none" w:sz="0" w:space="0" w:color="auto"/>
      </w:divBdr>
    </w:div>
    <w:div w:id="153766549">
      <w:bodyDiv w:val="1"/>
      <w:marLeft w:val="0"/>
      <w:marRight w:val="0"/>
      <w:marTop w:val="0"/>
      <w:marBottom w:val="0"/>
      <w:divBdr>
        <w:top w:val="none" w:sz="0" w:space="0" w:color="auto"/>
        <w:left w:val="none" w:sz="0" w:space="0" w:color="auto"/>
        <w:bottom w:val="none" w:sz="0" w:space="0" w:color="auto"/>
        <w:right w:val="none" w:sz="0" w:space="0" w:color="auto"/>
      </w:divBdr>
    </w:div>
    <w:div w:id="200244706">
      <w:bodyDiv w:val="1"/>
      <w:marLeft w:val="0"/>
      <w:marRight w:val="0"/>
      <w:marTop w:val="0"/>
      <w:marBottom w:val="0"/>
      <w:divBdr>
        <w:top w:val="none" w:sz="0" w:space="0" w:color="auto"/>
        <w:left w:val="none" w:sz="0" w:space="0" w:color="auto"/>
        <w:bottom w:val="none" w:sz="0" w:space="0" w:color="auto"/>
        <w:right w:val="none" w:sz="0" w:space="0" w:color="auto"/>
      </w:divBdr>
    </w:div>
    <w:div w:id="201751509">
      <w:bodyDiv w:val="1"/>
      <w:marLeft w:val="0"/>
      <w:marRight w:val="0"/>
      <w:marTop w:val="0"/>
      <w:marBottom w:val="0"/>
      <w:divBdr>
        <w:top w:val="none" w:sz="0" w:space="0" w:color="auto"/>
        <w:left w:val="none" w:sz="0" w:space="0" w:color="auto"/>
        <w:bottom w:val="none" w:sz="0" w:space="0" w:color="auto"/>
        <w:right w:val="none" w:sz="0" w:space="0" w:color="auto"/>
      </w:divBdr>
    </w:div>
    <w:div w:id="266501660">
      <w:bodyDiv w:val="1"/>
      <w:marLeft w:val="0"/>
      <w:marRight w:val="0"/>
      <w:marTop w:val="0"/>
      <w:marBottom w:val="0"/>
      <w:divBdr>
        <w:top w:val="none" w:sz="0" w:space="0" w:color="auto"/>
        <w:left w:val="none" w:sz="0" w:space="0" w:color="auto"/>
        <w:bottom w:val="none" w:sz="0" w:space="0" w:color="auto"/>
        <w:right w:val="none" w:sz="0" w:space="0" w:color="auto"/>
      </w:divBdr>
    </w:div>
    <w:div w:id="282543807">
      <w:bodyDiv w:val="1"/>
      <w:marLeft w:val="0"/>
      <w:marRight w:val="0"/>
      <w:marTop w:val="0"/>
      <w:marBottom w:val="0"/>
      <w:divBdr>
        <w:top w:val="none" w:sz="0" w:space="0" w:color="auto"/>
        <w:left w:val="none" w:sz="0" w:space="0" w:color="auto"/>
        <w:bottom w:val="none" w:sz="0" w:space="0" w:color="auto"/>
        <w:right w:val="none" w:sz="0" w:space="0" w:color="auto"/>
      </w:divBdr>
    </w:div>
    <w:div w:id="311181526">
      <w:bodyDiv w:val="1"/>
      <w:marLeft w:val="0"/>
      <w:marRight w:val="0"/>
      <w:marTop w:val="0"/>
      <w:marBottom w:val="0"/>
      <w:divBdr>
        <w:top w:val="none" w:sz="0" w:space="0" w:color="auto"/>
        <w:left w:val="none" w:sz="0" w:space="0" w:color="auto"/>
        <w:bottom w:val="none" w:sz="0" w:space="0" w:color="auto"/>
        <w:right w:val="none" w:sz="0" w:space="0" w:color="auto"/>
      </w:divBdr>
    </w:div>
    <w:div w:id="345061920">
      <w:bodyDiv w:val="1"/>
      <w:marLeft w:val="0"/>
      <w:marRight w:val="0"/>
      <w:marTop w:val="0"/>
      <w:marBottom w:val="0"/>
      <w:divBdr>
        <w:top w:val="none" w:sz="0" w:space="0" w:color="auto"/>
        <w:left w:val="none" w:sz="0" w:space="0" w:color="auto"/>
        <w:bottom w:val="none" w:sz="0" w:space="0" w:color="auto"/>
        <w:right w:val="none" w:sz="0" w:space="0" w:color="auto"/>
      </w:divBdr>
    </w:div>
    <w:div w:id="416292666">
      <w:bodyDiv w:val="1"/>
      <w:marLeft w:val="0"/>
      <w:marRight w:val="0"/>
      <w:marTop w:val="0"/>
      <w:marBottom w:val="0"/>
      <w:divBdr>
        <w:top w:val="none" w:sz="0" w:space="0" w:color="auto"/>
        <w:left w:val="none" w:sz="0" w:space="0" w:color="auto"/>
        <w:bottom w:val="none" w:sz="0" w:space="0" w:color="auto"/>
        <w:right w:val="none" w:sz="0" w:space="0" w:color="auto"/>
      </w:divBdr>
    </w:div>
    <w:div w:id="459423497">
      <w:bodyDiv w:val="1"/>
      <w:marLeft w:val="0"/>
      <w:marRight w:val="0"/>
      <w:marTop w:val="0"/>
      <w:marBottom w:val="0"/>
      <w:divBdr>
        <w:top w:val="none" w:sz="0" w:space="0" w:color="auto"/>
        <w:left w:val="none" w:sz="0" w:space="0" w:color="auto"/>
        <w:bottom w:val="none" w:sz="0" w:space="0" w:color="auto"/>
        <w:right w:val="none" w:sz="0" w:space="0" w:color="auto"/>
      </w:divBdr>
    </w:div>
    <w:div w:id="499933624">
      <w:bodyDiv w:val="1"/>
      <w:marLeft w:val="0"/>
      <w:marRight w:val="0"/>
      <w:marTop w:val="0"/>
      <w:marBottom w:val="0"/>
      <w:divBdr>
        <w:top w:val="none" w:sz="0" w:space="0" w:color="auto"/>
        <w:left w:val="none" w:sz="0" w:space="0" w:color="auto"/>
        <w:bottom w:val="none" w:sz="0" w:space="0" w:color="auto"/>
        <w:right w:val="none" w:sz="0" w:space="0" w:color="auto"/>
      </w:divBdr>
    </w:div>
    <w:div w:id="572273608">
      <w:bodyDiv w:val="1"/>
      <w:marLeft w:val="0"/>
      <w:marRight w:val="0"/>
      <w:marTop w:val="0"/>
      <w:marBottom w:val="0"/>
      <w:divBdr>
        <w:top w:val="none" w:sz="0" w:space="0" w:color="auto"/>
        <w:left w:val="none" w:sz="0" w:space="0" w:color="auto"/>
        <w:bottom w:val="none" w:sz="0" w:space="0" w:color="auto"/>
        <w:right w:val="none" w:sz="0" w:space="0" w:color="auto"/>
      </w:divBdr>
    </w:div>
    <w:div w:id="661932007">
      <w:bodyDiv w:val="1"/>
      <w:marLeft w:val="0"/>
      <w:marRight w:val="0"/>
      <w:marTop w:val="0"/>
      <w:marBottom w:val="0"/>
      <w:divBdr>
        <w:top w:val="none" w:sz="0" w:space="0" w:color="auto"/>
        <w:left w:val="none" w:sz="0" w:space="0" w:color="auto"/>
        <w:bottom w:val="none" w:sz="0" w:space="0" w:color="auto"/>
        <w:right w:val="none" w:sz="0" w:space="0" w:color="auto"/>
      </w:divBdr>
    </w:div>
    <w:div w:id="712075838">
      <w:bodyDiv w:val="1"/>
      <w:marLeft w:val="0"/>
      <w:marRight w:val="0"/>
      <w:marTop w:val="0"/>
      <w:marBottom w:val="0"/>
      <w:divBdr>
        <w:top w:val="none" w:sz="0" w:space="0" w:color="auto"/>
        <w:left w:val="none" w:sz="0" w:space="0" w:color="auto"/>
        <w:bottom w:val="none" w:sz="0" w:space="0" w:color="auto"/>
        <w:right w:val="none" w:sz="0" w:space="0" w:color="auto"/>
      </w:divBdr>
    </w:div>
    <w:div w:id="769159029">
      <w:bodyDiv w:val="1"/>
      <w:marLeft w:val="0"/>
      <w:marRight w:val="0"/>
      <w:marTop w:val="0"/>
      <w:marBottom w:val="0"/>
      <w:divBdr>
        <w:top w:val="none" w:sz="0" w:space="0" w:color="auto"/>
        <w:left w:val="none" w:sz="0" w:space="0" w:color="auto"/>
        <w:bottom w:val="none" w:sz="0" w:space="0" w:color="auto"/>
        <w:right w:val="none" w:sz="0" w:space="0" w:color="auto"/>
      </w:divBdr>
    </w:div>
    <w:div w:id="795637748">
      <w:bodyDiv w:val="1"/>
      <w:marLeft w:val="0"/>
      <w:marRight w:val="0"/>
      <w:marTop w:val="0"/>
      <w:marBottom w:val="0"/>
      <w:divBdr>
        <w:top w:val="none" w:sz="0" w:space="0" w:color="auto"/>
        <w:left w:val="none" w:sz="0" w:space="0" w:color="auto"/>
        <w:bottom w:val="none" w:sz="0" w:space="0" w:color="auto"/>
        <w:right w:val="none" w:sz="0" w:space="0" w:color="auto"/>
      </w:divBdr>
    </w:div>
    <w:div w:id="812789634">
      <w:bodyDiv w:val="1"/>
      <w:marLeft w:val="0"/>
      <w:marRight w:val="0"/>
      <w:marTop w:val="0"/>
      <w:marBottom w:val="0"/>
      <w:divBdr>
        <w:top w:val="none" w:sz="0" w:space="0" w:color="auto"/>
        <w:left w:val="none" w:sz="0" w:space="0" w:color="auto"/>
        <w:bottom w:val="none" w:sz="0" w:space="0" w:color="auto"/>
        <w:right w:val="none" w:sz="0" w:space="0" w:color="auto"/>
      </w:divBdr>
    </w:div>
    <w:div w:id="854534309">
      <w:bodyDiv w:val="1"/>
      <w:marLeft w:val="0"/>
      <w:marRight w:val="0"/>
      <w:marTop w:val="0"/>
      <w:marBottom w:val="0"/>
      <w:divBdr>
        <w:top w:val="none" w:sz="0" w:space="0" w:color="auto"/>
        <w:left w:val="none" w:sz="0" w:space="0" w:color="auto"/>
        <w:bottom w:val="none" w:sz="0" w:space="0" w:color="auto"/>
        <w:right w:val="none" w:sz="0" w:space="0" w:color="auto"/>
      </w:divBdr>
    </w:div>
    <w:div w:id="869026765">
      <w:bodyDiv w:val="1"/>
      <w:marLeft w:val="0"/>
      <w:marRight w:val="0"/>
      <w:marTop w:val="0"/>
      <w:marBottom w:val="0"/>
      <w:divBdr>
        <w:top w:val="none" w:sz="0" w:space="0" w:color="auto"/>
        <w:left w:val="none" w:sz="0" w:space="0" w:color="auto"/>
        <w:bottom w:val="none" w:sz="0" w:space="0" w:color="auto"/>
        <w:right w:val="none" w:sz="0" w:space="0" w:color="auto"/>
      </w:divBdr>
    </w:div>
    <w:div w:id="934436417">
      <w:bodyDiv w:val="1"/>
      <w:marLeft w:val="0"/>
      <w:marRight w:val="0"/>
      <w:marTop w:val="0"/>
      <w:marBottom w:val="0"/>
      <w:divBdr>
        <w:top w:val="none" w:sz="0" w:space="0" w:color="auto"/>
        <w:left w:val="none" w:sz="0" w:space="0" w:color="auto"/>
        <w:bottom w:val="none" w:sz="0" w:space="0" w:color="auto"/>
        <w:right w:val="none" w:sz="0" w:space="0" w:color="auto"/>
      </w:divBdr>
    </w:div>
    <w:div w:id="998073393">
      <w:bodyDiv w:val="1"/>
      <w:marLeft w:val="0"/>
      <w:marRight w:val="0"/>
      <w:marTop w:val="0"/>
      <w:marBottom w:val="0"/>
      <w:divBdr>
        <w:top w:val="none" w:sz="0" w:space="0" w:color="auto"/>
        <w:left w:val="none" w:sz="0" w:space="0" w:color="auto"/>
        <w:bottom w:val="none" w:sz="0" w:space="0" w:color="auto"/>
        <w:right w:val="none" w:sz="0" w:space="0" w:color="auto"/>
      </w:divBdr>
    </w:div>
    <w:div w:id="1046685672">
      <w:bodyDiv w:val="1"/>
      <w:marLeft w:val="0"/>
      <w:marRight w:val="0"/>
      <w:marTop w:val="0"/>
      <w:marBottom w:val="0"/>
      <w:divBdr>
        <w:top w:val="none" w:sz="0" w:space="0" w:color="auto"/>
        <w:left w:val="none" w:sz="0" w:space="0" w:color="auto"/>
        <w:bottom w:val="none" w:sz="0" w:space="0" w:color="auto"/>
        <w:right w:val="none" w:sz="0" w:space="0" w:color="auto"/>
      </w:divBdr>
    </w:div>
    <w:div w:id="1071275062">
      <w:bodyDiv w:val="1"/>
      <w:marLeft w:val="0"/>
      <w:marRight w:val="0"/>
      <w:marTop w:val="0"/>
      <w:marBottom w:val="0"/>
      <w:divBdr>
        <w:top w:val="none" w:sz="0" w:space="0" w:color="auto"/>
        <w:left w:val="none" w:sz="0" w:space="0" w:color="auto"/>
        <w:bottom w:val="none" w:sz="0" w:space="0" w:color="auto"/>
        <w:right w:val="none" w:sz="0" w:space="0" w:color="auto"/>
      </w:divBdr>
    </w:div>
    <w:div w:id="1074166433">
      <w:bodyDiv w:val="1"/>
      <w:marLeft w:val="0"/>
      <w:marRight w:val="0"/>
      <w:marTop w:val="0"/>
      <w:marBottom w:val="0"/>
      <w:divBdr>
        <w:top w:val="none" w:sz="0" w:space="0" w:color="auto"/>
        <w:left w:val="none" w:sz="0" w:space="0" w:color="auto"/>
        <w:bottom w:val="none" w:sz="0" w:space="0" w:color="auto"/>
        <w:right w:val="none" w:sz="0" w:space="0" w:color="auto"/>
      </w:divBdr>
    </w:div>
    <w:div w:id="1134177119">
      <w:bodyDiv w:val="1"/>
      <w:marLeft w:val="0"/>
      <w:marRight w:val="0"/>
      <w:marTop w:val="0"/>
      <w:marBottom w:val="0"/>
      <w:divBdr>
        <w:top w:val="none" w:sz="0" w:space="0" w:color="auto"/>
        <w:left w:val="none" w:sz="0" w:space="0" w:color="auto"/>
        <w:bottom w:val="none" w:sz="0" w:space="0" w:color="auto"/>
        <w:right w:val="none" w:sz="0" w:space="0" w:color="auto"/>
      </w:divBdr>
    </w:div>
    <w:div w:id="1183855334">
      <w:bodyDiv w:val="1"/>
      <w:marLeft w:val="0"/>
      <w:marRight w:val="0"/>
      <w:marTop w:val="0"/>
      <w:marBottom w:val="0"/>
      <w:divBdr>
        <w:top w:val="none" w:sz="0" w:space="0" w:color="auto"/>
        <w:left w:val="none" w:sz="0" w:space="0" w:color="auto"/>
        <w:bottom w:val="none" w:sz="0" w:space="0" w:color="auto"/>
        <w:right w:val="none" w:sz="0" w:space="0" w:color="auto"/>
      </w:divBdr>
    </w:div>
    <w:div w:id="1212378735">
      <w:bodyDiv w:val="1"/>
      <w:marLeft w:val="0"/>
      <w:marRight w:val="0"/>
      <w:marTop w:val="0"/>
      <w:marBottom w:val="0"/>
      <w:divBdr>
        <w:top w:val="none" w:sz="0" w:space="0" w:color="auto"/>
        <w:left w:val="none" w:sz="0" w:space="0" w:color="auto"/>
        <w:bottom w:val="none" w:sz="0" w:space="0" w:color="auto"/>
        <w:right w:val="none" w:sz="0" w:space="0" w:color="auto"/>
      </w:divBdr>
    </w:div>
    <w:div w:id="1299645232">
      <w:bodyDiv w:val="1"/>
      <w:marLeft w:val="0"/>
      <w:marRight w:val="0"/>
      <w:marTop w:val="0"/>
      <w:marBottom w:val="0"/>
      <w:divBdr>
        <w:top w:val="none" w:sz="0" w:space="0" w:color="auto"/>
        <w:left w:val="none" w:sz="0" w:space="0" w:color="auto"/>
        <w:bottom w:val="none" w:sz="0" w:space="0" w:color="auto"/>
        <w:right w:val="none" w:sz="0" w:space="0" w:color="auto"/>
      </w:divBdr>
    </w:div>
    <w:div w:id="1319336801">
      <w:bodyDiv w:val="1"/>
      <w:marLeft w:val="0"/>
      <w:marRight w:val="0"/>
      <w:marTop w:val="0"/>
      <w:marBottom w:val="0"/>
      <w:divBdr>
        <w:top w:val="none" w:sz="0" w:space="0" w:color="auto"/>
        <w:left w:val="none" w:sz="0" w:space="0" w:color="auto"/>
        <w:bottom w:val="none" w:sz="0" w:space="0" w:color="auto"/>
        <w:right w:val="none" w:sz="0" w:space="0" w:color="auto"/>
      </w:divBdr>
    </w:div>
    <w:div w:id="1362363686">
      <w:bodyDiv w:val="1"/>
      <w:marLeft w:val="0"/>
      <w:marRight w:val="0"/>
      <w:marTop w:val="0"/>
      <w:marBottom w:val="0"/>
      <w:divBdr>
        <w:top w:val="none" w:sz="0" w:space="0" w:color="auto"/>
        <w:left w:val="none" w:sz="0" w:space="0" w:color="auto"/>
        <w:bottom w:val="none" w:sz="0" w:space="0" w:color="auto"/>
        <w:right w:val="none" w:sz="0" w:space="0" w:color="auto"/>
      </w:divBdr>
    </w:div>
    <w:div w:id="1369375701">
      <w:bodyDiv w:val="1"/>
      <w:marLeft w:val="0"/>
      <w:marRight w:val="0"/>
      <w:marTop w:val="0"/>
      <w:marBottom w:val="0"/>
      <w:divBdr>
        <w:top w:val="none" w:sz="0" w:space="0" w:color="auto"/>
        <w:left w:val="none" w:sz="0" w:space="0" w:color="auto"/>
        <w:bottom w:val="none" w:sz="0" w:space="0" w:color="auto"/>
        <w:right w:val="none" w:sz="0" w:space="0" w:color="auto"/>
      </w:divBdr>
    </w:div>
    <w:div w:id="1383746543">
      <w:bodyDiv w:val="1"/>
      <w:marLeft w:val="0"/>
      <w:marRight w:val="0"/>
      <w:marTop w:val="0"/>
      <w:marBottom w:val="0"/>
      <w:divBdr>
        <w:top w:val="none" w:sz="0" w:space="0" w:color="auto"/>
        <w:left w:val="none" w:sz="0" w:space="0" w:color="auto"/>
        <w:bottom w:val="none" w:sz="0" w:space="0" w:color="auto"/>
        <w:right w:val="none" w:sz="0" w:space="0" w:color="auto"/>
      </w:divBdr>
    </w:div>
    <w:div w:id="1393579242">
      <w:bodyDiv w:val="1"/>
      <w:marLeft w:val="0"/>
      <w:marRight w:val="0"/>
      <w:marTop w:val="0"/>
      <w:marBottom w:val="0"/>
      <w:divBdr>
        <w:top w:val="none" w:sz="0" w:space="0" w:color="auto"/>
        <w:left w:val="none" w:sz="0" w:space="0" w:color="auto"/>
        <w:bottom w:val="none" w:sz="0" w:space="0" w:color="auto"/>
        <w:right w:val="none" w:sz="0" w:space="0" w:color="auto"/>
      </w:divBdr>
    </w:div>
    <w:div w:id="1407530731">
      <w:bodyDiv w:val="1"/>
      <w:marLeft w:val="0"/>
      <w:marRight w:val="0"/>
      <w:marTop w:val="0"/>
      <w:marBottom w:val="0"/>
      <w:divBdr>
        <w:top w:val="none" w:sz="0" w:space="0" w:color="auto"/>
        <w:left w:val="none" w:sz="0" w:space="0" w:color="auto"/>
        <w:bottom w:val="none" w:sz="0" w:space="0" w:color="auto"/>
        <w:right w:val="none" w:sz="0" w:space="0" w:color="auto"/>
      </w:divBdr>
    </w:div>
    <w:div w:id="1436245811">
      <w:bodyDiv w:val="1"/>
      <w:marLeft w:val="0"/>
      <w:marRight w:val="0"/>
      <w:marTop w:val="0"/>
      <w:marBottom w:val="0"/>
      <w:divBdr>
        <w:top w:val="none" w:sz="0" w:space="0" w:color="auto"/>
        <w:left w:val="none" w:sz="0" w:space="0" w:color="auto"/>
        <w:bottom w:val="none" w:sz="0" w:space="0" w:color="auto"/>
        <w:right w:val="none" w:sz="0" w:space="0" w:color="auto"/>
      </w:divBdr>
    </w:div>
    <w:div w:id="1479103892">
      <w:bodyDiv w:val="1"/>
      <w:marLeft w:val="0"/>
      <w:marRight w:val="0"/>
      <w:marTop w:val="0"/>
      <w:marBottom w:val="0"/>
      <w:divBdr>
        <w:top w:val="none" w:sz="0" w:space="0" w:color="auto"/>
        <w:left w:val="none" w:sz="0" w:space="0" w:color="auto"/>
        <w:bottom w:val="none" w:sz="0" w:space="0" w:color="auto"/>
        <w:right w:val="none" w:sz="0" w:space="0" w:color="auto"/>
      </w:divBdr>
    </w:div>
    <w:div w:id="1511867186">
      <w:bodyDiv w:val="1"/>
      <w:marLeft w:val="0"/>
      <w:marRight w:val="0"/>
      <w:marTop w:val="0"/>
      <w:marBottom w:val="0"/>
      <w:divBdr>
        <w:top w:val="none" w:sz="0" w:space="0" w:color="auto"/>
        <w:left w:val="none" w:sz="0" w:space="0" w:color="auto"/>
        <w:bottom w:val="none" w:sz="0" w:space="0" w:color="auto"/>
        <w:right w:val="none" w:sz="0" w:space="0" w:color="auto"/>
      </w:divBdr>
    </w:div>
    <w:div w:id="1513379084">
      <w:bodyDiv w:val="1"/>
      <w:marLeft w:val="0"/>
      <w:marRight w:val="0"/>
      <w:marTop w:val="0"/>
      <w:marBottom w:val="0"/>
      <w:divBdr>
        <w:top w:val="none" w:sz="0" w:space="0" w:color="auto"/>
        <w:left w:val="none" w:sz="0" w:space="0" w:color="auto"/>
        <w:bottom w:val="none" w:sz="0" w:space="0" w:color="auto"/>
        <w:right w:val="none" w:sz="0" w:space="0" w:color="auto"/>
      </w:divBdr>
    </w:div>
    <w:div w:id="1642810876">
      <w:bodyDiv w:val="1"/>
      <w:marLeft w:val="0"/>
      <w:marRight w:val="0"/>
      <w:marTop w:val="0"/>
      <w:marBottom w:val="0"/>
      <w:divBdr>
        <w:top w:val="none" w:sz="0" w:space="0" w:color="auto"/>
        <w:left w:val="none" w:sz="0" w:space="0" w:color="auto"/>
        <w:bottom w:val="none" w:sz="0" w:space="0" w:color="auto"/>
        <w:right w:val="none" w:sz="0" w:space="0" w:color="auto"/>
      </w:divBdr>
    </w:div>
    <w:div w:id="1661731732">
      <w:bodyDiv w:val="1"/>
      <w:marLeft w:val="0"/>
      <w:marRight w:val="0"/>
      <w:marTop w:val="0"/>
      <w:marBottom w:val="0"/>
      <w:divBdr>
        <w:top w:val="none" w:sz="0" w:space="0" w:color="auto"/>
        <w:left w:val="none" w:sz="0" w:space="0" w:color="auto"/>
        <w:bottom w:val="none" w:sz="0" w:space="0" w:color="auto"/>
        <w:right w:val="none" w:sz="0" w:space="0" w:color="auto"/>
      </w:divBdr>
    </w:div>
    <w:div w:id="1666854691">
      <w:bodyDiv w:val="1"/>
      <w:marLeft w:val="0"/>
      <w:marRight w:val="0"/>
      <w:marTop w:val="0"/>
      <w:marBottom w:val="0"/>
      <w:divBdr>
        <w:top w:val="none" w:sz="0" w:space="0" w:color="auto"/>
        <w:left w:val="none" w:sz="0" w:space="0" w:color="auto"/>
        <w:bottom w:val="none" w:sz="0" w:space="0" w:color="auto"/>
        <w:right w:val="none" w:sz="0" w:space="0" w:color="auto"/>
      </w:divBdr>
    </w:div>
    <w:div w:id="1845392942">
      <w:bodyDiv w:val="1"/>
      <w:marLeft w:val="0"/>
      <w:marRight w:val="0"/>
      <w:marTop w:val="0"/>
      <w:marBottom w:val="0"/>
      <w:divBdr>
        <w:top w:val="none" w:sz="0" w:space="0" w:color="auto"/>
        <w:left w:val="none" w:sz="0" w:space="0" w:color="auto"/>
        <w:bottom w:val="none" w:sz="0" w:space="0" w:color="auto"/>
        <w:right w:val="none" w:sz="0" w:space="0" w:color="auto"/>
      </w:divBdr>
    </w:div>
    <w:div w:id="1856840929">
      <w:bodyDiv w:val="1"/>
      <w:marLeft w:val="0"/>
      <w:marRight w:val="0"/>
      <w:marTop w:val="0"/>
      <w:marBottom w:val="0"/>
      <w:divBdr>
        <w:top w:val="none" w:sz="0" w:space="0" w:color="auto"/>
        <w:left w:val="none" w:sz="0" w:space="0" w:color="auto"/>
        <w:bottom w:val="none" w:sz="0" w:space="0" w:color="auto"/>
        <w:right w:val="none" w:sz="0" w:space="0" w:color="auto"/>
      </w:divBdr>
    </w:div>
    <w:div w:id="1926840085">
      <w:bodyDiv w:val="1"/>
      <w:marLeft w:val="0"/>
      <w:marRight w:val="0"/>
      <w:marTop w:val="0"/>
      <w:marBottom w:val="0"/>
      <w:divBdr>
        <w:top w:val="none" w:sz="0" w:space="0" w:color="auto"/>
        <w:left w:val="none" w:sz="0" w:space="0" w:color="auto"/>
        <w:bottom w:val="none" w:sz="0" w:space="0" w:color="auto"/>
        <w:right w:val="none" w:sz="0" w:space="0" w:color="auto"/>
      </w:divBdr>
    </w:div>
    <w:div w:id="2135521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32E59-5153-40E4-B6A0-53737B58E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5539</Words>
  <Characters>33236</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Rogalski</dc:creator>
  <cp:keywords/>
  <dc:description/>
  <cp:lastModifiedBy>Lucyna Kinecka</cp:lastModifiedBy>
  <cp:revision>7</cp:revision>
  <dcterms:created xsi:type="dcterms:W3CDTF">2025-09-12T14:22:00Z</dcterms:created>
  <dcterms:modified xsi:type="dcterms:W3CDTF">2025-09-25T11:08:00Z</dcterms:modified>
</cp:coreProperties>
</file>